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BA1" w:rsidRPr="00214A2E" w:rsidRDefault="00C70BA1" w:rsidP="002E080F">
      <w:pPr>
        <w:pStyle w:val="Puntoelenco"/>
        <w:numPr>
          <w:ilvl w:val="0"/>
          <w:numId w:val="0"/>
        </w:numPr>
        <w:spacing w:after="120" w:line="360" w:lineRule="auto"/>
        <w:jc w:val="center"/>
        <w:rPr>
          <w:b/>
          <w:bCs/>
          <w:szCs w:val="22"/>
          <w:lang w:val="it-IT"/>
        </w:rPr>
      </w:pPr>
      <w:r w:rsidRPr="00214A2E">
        <w:rPr>
          <w:b/>
          <w:bCs/>
          <w:szCs w:val="22"/>
          <w:lang w:val="it-IT"/>
        </w:rPr>
        <w:t>MODELLO B</w:t>
      </w:r>
    </w:p>
    <w:p w:rsidR="00C70BA1" w:rsidRPr="00214A2E" w:rsidRDefault="00C70BA1" w:rsidP="008B50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sz w:val="22"/>
          <w:szCs w:val="22"/>
        </w:rPr>
      </w:pPr>
    </w:p>
    <w:p w:rsidR="00C70BA1" w:rsidRPr="00214A2E" w:rsidRDefault="00CA0A58" w:rsidP="008B50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</w:rPr>
      </w:pPr>
      <w:r>
        <w:rPr>
          <w:b/>
          <w:sz w:val="22"/>
          <w:szCs w:val="22"/>
        </w:rPr>
        <w:t>“</w:t>
      </w:r>
      <w:r w:rsidR="00C70BA1" w:rsidRPr="00AE3E97">
        <w:rPr>
          <w:b/>
          <w:i/>
          <w:sz w:val="22"/>
          <w:szCs w:val="22"/>
        </w:rPr>
        <w:t>D</w:t>
      </w:r>
      <w:r w:rsidRPr="00AE3E97">
        <w:rPr>
          <w:b/>
          <w:i/>
          <w:sz w:val="22"/>
          <w:szCs w:val="22"/>
        </w:rPr>
        <w:t>ICHIARAZIONE REQUISITI GENERALI</w:t>
      </w:r>
      <w:r>
        <w:rPr>
          <w:b/>
          <w:sz w:val="22"/>
          <w:szCs w:val="22"/>
        </w:rPr>
        <w:t>”</w:t>
      </w:r>
    </w:p>
    <w:p w:rsidR="00C70BA1" w:rsidRPr="00214A2E" w:rsidRDefault="00C70BA1" w:rsidP="008B50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</w:rPr>
      </w:pPr>
    </w:p>
    <w:p w:rsidR="00C70BA1" w:rsidRPr="00214A2E" w:rsidRDefault="00C70BA1" w:rsidP="008B502E">
      <w:pPr>
        <w:spacing w:after="120"/>
        <w:jc w:val="both"/>
        <w:outlineLvl w:val="0"/>
        <w:rPr>
          <w:b/>
          <w:bCs/>
          <w:color w:val="000000"/>
          <w:sz w:val="22"/>
          <w:szCs w:val="22"/>
        </w:rPr>
      </w:pPr>
    </w:p>
    <w:p w:rsidR="00CB7F3B" w:rsidRDefault="00782F84" w:rsidP="00CB7F3B">
      <w:pPr>
        <w:pStyle w:val="Rientrocorpodeltesto"/>
        <w:widowControl w:val="0"/>
        <w:tabs>
          <w:tab w:val="left" w:pos="-993"/>
        </w:tabs>
        <w:ind w:left="0"/>
        <w:jc w:val="both"/>
        <w:rPr>
          <w:b/>
        </w:rPr>
      </w:pPr>
      <w:r>
        <w:rPr>
          <w:b/>
        </w:rPr>
        <w:t>OGGETTO:</w:t>
      </w:r>
      <w:r>
        <w:rPr>
          <w:rFonts w:ascii="Bookman Old Style" w:hAnsi="Bookman Old Style"/>
          <w:b/>
        </w:rPr>
        <w:t xml:space="preserve"> </w:t>
      </w:r>
      <w:r>
        <w:rPr>
          <w:b/>
        </w:rPr>
        <w:t xml:space="preserve">Affidamento dei servizi tecnici per progettazione preliminare, definitiva ed esecutiva, direzione lavori, misura e contabilità e coordinamento per la sicurezza in fase di progettazione e di esecuzione dei lavori ai sensi del </w:t>
      </w:r>
      <w:proofErr w:type="spellStart"/>
      <w:r>
        <w:rPr>
          <w:b/>
        </w:rPr>
        <w:t>D.Lgs.</w:t>
      </w:r>
      <w:proofErr w:type="spellEnd"/>
      <w:r>
        <w:rPr>
          <w:b/>
        </w:rPr>
        <w:t xml:space="preserve"> 81/08 e </w:t>
      </w:r>
      <w:proofErr w:type="spellStart"/>
      <w:r>
        <w:rPr>
          <w:b/>
        </w:rPr>
        <w:t>s.m.i.</w:t>
      </w:r>
      <w:proofErr w:type="spellEnd"/>
      <w:r>
        <w:rPr>
          <w:b/>
        </w:rPr>
        <w:t xml:space="preserve"> per la realizzazione di “L. 65/2012. Messa in sicurezza delle piste nel comprensorio sciistico del Comune di </w:t>
      </w:r>
      <w:proofErr w:type="spellStart"/>
      <w:r>
        <w:rPr>
          <w:b/>
        </w:rPr>
        <w:t>Chiomonte</w:t>
      </w:r>
      <w:proofErr w:type="spellEnd"/>
      <w:r>
        <w:rPr>
          <w:b/>
        </w:rPr>
        <w:t>”</w:t>
      </w:r>
    </w:p>
    <w:p w:rsidR="00000000" w:rsidRDefault="00C70BA1">
      <w:pPr>
        <w:pStyle w:val="Rientrocorpodeltesto"/>
        <w:widowControl w:val="0"/>
        <w:tabs>
          <w:tab w:val="left" w:pos="-993"/>
        </w:tabs>
        <w:jc w:val="both"/>
        <w:rPr>
          <w:ins w:id="0" w:author="r.manno" w:date="2015-01-12T16:19:00Z"/>
          <w:del w:id="1" w:author="l.grillo" w:date="2015-02-12T14:29:00Z"/>
          <w:b/>
          <w:i/>
          <w:sz w:val="28"/>
          <w:szCs w:val="28"/>
          <w:rPrChange w:id="2" w:author="r.manno" w:date="2015-01-12T16:19:00Z">
            <w:rPr>
              <w:ins w:id="3" w:author="r.manno" w:date="2015-01-12T16:19:00Z"/>
              <w:del w:id="4" w:author="l.grillo" w:date="2015-02-12T14:29:00Z"/>
              <w:b/>
              <w:sz w:val="28"/>
              <w:szCs w:val="28"/>
            </w:rPr>
          </w:rPrChange>
        </w:rPr>
        <w:pPrChange w:id="5" w:author="r.manno" w:date="2015-01-12T16:19:00Z">
          <w:pPr>
            <w:pStyle w:val="Rientrocorpodeltesto"/>
            <w:widowControl w:val="0"/>
            <w:tabs>
              <w:tab w:val="left" w:pos="-993"/>
            </w:tabs>
            <w:ind w:left="0"/>
            <w:jc w:val="both"/>
          </w:pPr>
        </w:pPrChange>
      </w:pPr>
      <w:del w:id="6" w:author="l.grillo" w:date="2015-02-12T14:29:00Z">
        <w:r w:rsidRPr="00214A2E" w:rsidDel="00764BE8">
          <w:rPr>
            <w:b/>
            <w:bCs/>
            <w:sz w:val="22"/>
            <w:szCs w:val="22"/>
          </w:rPr>
          <w:delText>OGGETTO: AFFIDAMENTO DEI SERVIZI TECNICI PER PROGETTAZIONE PRELIMINARE, DEFINITIVA ED ESECUTIVA, DIREZIONE LAVORI, MISURA E CONTABILITÀ E COORDINAMENTO PER LA SICUREZZA IN FASE DI PROGETTAZIONE E DI ESECUZIONE DEI LAVORI AI SENSI DEL D.LGS. 81/08 E S.M.I. PER LA REALIZZAZIONE DI “</w:delText>
        </w:r>
      </w:del>
      <w:ins w:id="7" w:author="r.manno" w:date="2015-01-12T16:19:00Z">
        <w:del w:id="8" w:author="l.grillo" w:date="2015-02-12T14:29:00Z">
          <w:r w:rsidR="00CE53E4" w:rsidRPr="00CE53E4">
            <w:rPr>
              <w:b/>
              <w:bCs/>
              <w:sz w:val="22"/>
              <w:szCs w:val="22"/>
              <w:rPrChange w:id="9" w:author="r.manno" w:date="2015-01-12T16:19:00Z">
                <w:rPr>
                  <w:b/>
                  <w:i/>
                  <w:sz w:val="28"/>
                  <w:szCs w:val="28"/>
                </w:rPr>
              </w:rPrChange>
            </w:rPr>
            <w:delText>L. 65/2012. MESSA IN SICUREZZA DELLE PISTE NEL COMPRENSORIO SCIISTICO DEL COMUNE DI CHIOMONTE ”</w:delText>
          </w:r>
        </w:del>
      </w:ins>
    </w:p>
    <w:p w:rsidR="00C70BA1" w:rsidRPr="00214A2E" w:rsidDel="00764BE8" w:rsidRDefault="00C70BA1" w:rsidP="00A42F08">
      <w:pPr>
        <w:spacing w:after="120"/>
        <w:jc w:val="both"/>
        <w:rPr>
          <w:del w:id="10" w:author="l.grillo" w:date="2015-02-12T14:29:00Z"/>
          <w:i/>
          <w:sz w:val="22"/>
          <w:szCs w:val="22"/>
        </w:rPr>
      </w:pPr>
      <w:del w:id="11" w:author="l.grillo" w:date="2015-02-12T14:29:00Z">
        <w:r w:rsidRPr="00214A2E" w:rsidDel="00764BE8">
          <w:rPr>
            <w:b/>
            <w:bCs/>
            <w:sz w:val="22"/>
            <w:szCs w:val="22"/>
          </w:rPr>
          <w:delText>INTERVENTI DI MANUTENZIONE STRAORDINARIA DELL’IMPIANTO DEL FONDO E DELL’IMPIANTO DEL SALTO NEL COMUNE DI PRAGELATO (INTERVENTO EX LEGE 65/2012)”</w:delText>
        </w:r>
      </w:del>
    </w:p>
    <w:p w:rsidR="00CA0A58" w:rsidRDefault="00CA0A58" w:rsidP="00781752">
      <w:pPr>
        <w:pStyle w:val="Testonormale"/>
        <w:spacing w:before="120" w:after="240" w:line="360" w:lineRule="auto"/>
        <w:jc w:val="both"/>
        <w:rPr>
          <w:rFonts w:ascii="Times New Roman" w:hAnsi="Times New Roman"/>
          <w:i/>
          <w:sz w:val="22"/>
          <w:szCs w:val="22"/>
        </w:rPr>
      </w:pPr>
    </w:p>
    <w:p w:rsidR="00C70BA1" w:rsidRPr="00214A2E" w:rsidRDefault="00C70BA1" w:rsidP="00781752">
      <w:pPr>
        <w:pStyle w:val="Testonormale"/>
        <w:spacing w:before="120" w:after="240" w:line="360" w:lineRule="auto"/>
        <w:jc w:val="both"/>
        <w:rPr>
          <w:rFonts w:ascii="Times New Roman" w:hAnsi="Times New Roman"/>
          <w:i/>
          <w:sz w:val="22"/>
          <w:szCs w:val="22"/>
        </w:rPr>
      </w:pPr>
      <w:r w:rsidRPr="00214A2E">
        <w:rPr>
          <w:rFonts w:ascii="Times New Roman" w:hAnsi="Times New Roman"/>
          <w:i/>
          <w:sz w:val="22"/>
          <w:szCs w:val="22"/>
        </w:rPr>
        <w:t xml:space="preserve">in caso di </w:t>
      </w:r>
      <w:r w:rsidRPr="00214A2E">
        <w:rPr>
          <w:rFonts w:ascii="Times New Roman" w:hAnsi="Times New Roman"/>
          <w:b/>
          <w:bCs/>
          <w:i/>
          <w:sz w:val="22"/>
          <w:szCs w:val="22"/>
          <w:u w:val="single"/>
        </w:rPr>
        <w:t>SINGOLO PROFESSIONISTA</w:t>
      </w:r>
      <w:r w:rsidRPr="00214A2E">
        <w:rPr>
          <w:rFonts w:ascii="Times New Roman" w:hAnsi="Times New Roman"/>
          <w:i/>
          <w:sz w:val="22"/>
          <w:szCs w:val="22"/>
        </w:rPr>
        <w:t>:</w:t>
      </w:r>
    </w:p>
    <w:p w:rsidR="00C70BA1" w:rsidRPr="00214A2E" w:rsidRDefault="00C70BA1" w:rsidP="00781752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Il sottoscritto: </w:t>
      </w:r>
    </w:p>
    <w:p w:rsidR="00C70BA1" w:rsidRPr="00214A2E" w:rsidRDefault="00C70BA1" w:rsidP="00781752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proofErr w:type="spellStart"/>
      <w:r w:rsidRPr="00214A2E">
        <w:rPr>
          <w:iCs/>
          <w:color w:val="000000"/>
          <w:sz w:val="22"/>
          <w:szCs w:val="22"/>
        </w:rPr>
        <w:t>……………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 Nome  </w:t>
      </w:r>
      <w:proofErr w:type="spellStart"/>
      <w:r w:rsidRPr="00214A2E">
        <w:rPr>
          <w:iCs/>
          <w:color w:val="000000"/>
          <w:sz w:val="22"/>
          <w:szCs w:val="22"/>
        </w:rPr>
        <w:t>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 nato a  </w:t>
      </w:r>
      <w:proofErr w:type="spellStart"/>
      <w:r w:rsidRPr="00214A2E">
        <w:rPr>
          <w:iCs/>
          <w:color w:val="000000"/>
          <w:sz w:val="22"/>
          <w:szCs w:val="22"/>
        </w:rPr>
        <w:t>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.. il </w:t>
      </w:r>
      <w:proofErr w:type="spellStart"/>
      <w:r w:rsidRPr="00214A2E">
        <w:rPr>
          <w:iCs/>
          <w:color w:val="000000"/>
          <w:sz w:val="22"/>
          <w:szCs w:val="22"/>
        </w:rPr>
        <w:t>……………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 iscritto all’ordine dei/degli </w:t>
      </w:r>
      <w:proofErr w:type="spellStart"/>
      <w:r w:rsidRPr="00214A2E">
        <w:rPr>
          <w:iCs/>
          <w:color w:val="000000"/>
          <w:sz w:val="22"/>
          <w:szCs w:val="22"/>
        </w:rPr>
        <w:t>……………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 della provincia di  </w:t>
      </w:r>
      <w:proofErr w:type="spellStart"/>
      <w:r w:rsidRPr="00214A2E">
        <w:rPr>
          <w:iCs/>
          <w:color w:val="000000"/>
          <w:sz w:val="22"/>
          <w:szCs w:val="22"/>
        </w:rPr>
        <w:t>…………………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 al n. </w:t>
      </w:r>
      <w:proofErr w:type="spellStart"/>
      <w:r w:rsidRPr="00214A2E">
        <w:rPr>
          <w:iCs/>
          <w:color w:val="000000"/>
          <w:sz w:val="22"/>
          <w:szCs w:val="22"/>
        </w:rPr>
        <w:t>………………</w:t>
      </w:r>
      <w:r w:rsidRPr="00214A2E">
        <w:rPr>
          <w:i/>
          <w:iCs/>
          <w:color w:val="000000"/>
          <w:sz w:val="22"/>
          <w:szCs w:val="22"/>
        </w:rPr>
        <w:t>…</w:t>
      </w:r>
      <w:proofErr w:type="spellEnd"/>
      <w:r w:rsidRPr="00214A2E">
        <w:rPr>
          <w:i/>
          <w:iCs/>
          <w:color w:val="000000"/>
          <w:sz w:val="22"/>
          <w:szCs w:val="22"/>
        </w:rPr>
        <w:t xml:space="preserve">.  </w:t>
      </w:r>
      <w:proofErr w:type="spellStart"/>
      <w:r w:rsidRPr="00214A2E">
        <w:rPr>
          <w:i/>
          <w:iCs/>
          <w:color w:val="000000"/>
          <w:sz w:val="22"/>
          <w:szCs w:val="22"/>
        </w:rPr>
        <w:t>C.F………………………………</w:t>
      </w:r>
      <w:proofErr w:type="spellEnd"/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 xml:space="preserve">e P. </w:t>
      </w:r>
      <w:proofErr w:type="spellStart"/>
      <w:r w:rsidRPr="00214A2E">
        <w:rPr>
          <w:iCs/>
          <w:color w:val="000000"/>
          <w:sz w:val="22"/>
          <w:szCs w:val="22"/>
        </w:rPr>
        <w:t>IVA…………………………………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.., domicilio fiscale in </w:t>
      </w:r>
      <w:proofErr w:type="spellStart"/>
      <w:r w:rsidRPr="00214A2E">
        <w:rPr>
          <w:iCs/>
          <w:color w:val="000000"/>
          <w:sz w:val="22"/>
          <w:szCs w:val="22"/>
        </w:rPr>
        <w:t>…………………………………</w:t>
      </w:r>
      <w:proofErr w:type="spellEnd"/>
      <w:r w:rsidRPr="00214A2E">
        <w:rPr>
          <w:iCs/>
          <w:color w:val="000000"/>
          <w:sz w:val="22"/>
          <w:szCs w:val="22"/>
        </w:rPr>
        <w:t>.</w:t>
      </w:r>
    </w:p>
    <w:p w:rsidR="00C70BA1" w:rsidRPr="00214A2E" w:rsidRDefault="00C70BA1" w:rsidP="00781752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C70BA1" w:rsidRPr="00214A2E" w:rsidRDefault="00C70BA1" w:rsidP="00DC0431">
      <w:pPr>
        <w:widowControl w:val="0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ai sensi e per gli effetti dell’art.76 del D.P.R. n.</w:t>
      </w:r>
      <w:ins w:id="12" w:author="Cosimelli, Federica (IT - Roma)" w:date="2014-12-02T19:30:00Z">
        <w:r w:rsidR="003D7FC0">
          <w:rPr>
            <w:color w:val="000000"/>
            <w:sz w:val="22"/>
            <w:szCs w:val="22"/>
          </w:rPr>
          <w:t xml:space="preserve"> </w:t>
        </w:r>
      </w:ins>
      <w:r w:rsidRPr="00214A2E">
        <w:rPr>
          <w:color w:val="000000"/>
          <w:sz w:val="22"/>
          <w:szCs w:val="22"/>
        </w:rPr>
        <w:t xml:space="preserve">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C70BA1" w:rsidRPr="00214A2E" w:rsidRDefault="00C70BA1" w:rsidP="00DC0431">
      <w:pPr>
        <w:widowControl w:val="0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fini della partecipazione alla presente gara </w:t>
      </w:r>
    </w:p>
    <w:p w:rsidR="00C70BA1" w:rsidRPr="00214A2E" w:rsidRDefault="00C70BA1" w:rsidP="00781752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C70BA1" w:rsidRPr="00214A2E" w:rsidRDefault="00C70BA1" w:rsidP="00DC0431">
      <w:pPr>
        <w:spacing w:before="120" w:after="120"/>
        <w:jc w:val="center"/>
        <w:outlineLvl w:val="0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DICHIARA SOTTO LA PROPRIA RESPONSABILITÀ</w:t>
      </w:r>
    </w:p>
    <w:p w:rsidR="00C70BA1" w:rsidRPr="00214A2E" w:rsidRDefault="00C70BA1" w:rsidP="00781752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C70BA1" w:rsidRPr="00214A2E" w:rsidRDefault="00C70BA1" w:rsidP="00DC0431">
      <w:pPr>
        <w:numPr>
          <w:ilvl w:val="0"/>
          <w:numId w:val="20"/>
        </w:numPr>
        <w:tabs>
          <w:tab w:val="clear" w:pos="2040"/>
          <w:tab w:val="num" w:pos="0"/>
          <w:tab w:val="num" w:pos="360"/>
          <w:tab w:val="num" w:pos="720"/>
        </w:tabs>
        <w:spacing w:after="120" w:line="360" w:lineRule="auto"/>
        <w:ind w:left="357" w:hanging="357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di essere un </w:t>
      </w:r>
      <w:r w:rsidRPr="00214A2E">
        <w:rPr>
          <w:iCs/>
          <w:color w:val="000000"/>
          <w:sz w:val="22"/>
          <w:szCs w:val="22"/>
        </w:rPr>
        <w:t>singolo professionista di cui all’art.</w:t>
      </w:r>
      <w:ins w:id="13" w:author="Cosimelli, Federica (IT - Roma)" w:date="2014-12-02T19:30:00Z">
        <w:r w:rsidR="003D7FC0">
          <w:rPr>
            <w:iCs/>
            <w:color w:val="000000"/>
            <w:sz w:val="22"/>
            <w:szCs w:val="22"/>
          </w:rPr>
          <w:t xml:space="preserve"> </w:t>
        </w:r>
      </w:ins>
      <w:r w:rsidRPr="00214A2E">
        <w:rPr>
          <w:iCs/>
          <w:color w:val="000000"/>
          <w:sz w:val="22"/>
          <w:szCs w:val="22"/>
        </w:rPr>
        <w:t xml:space="preserve">90, comma 1 lett. d) D. </w:t>
      </w:r>
      <w:proofErr w:type="spellStart"/>
      <w:r w:rsidRPr="00214A2E">
        <w:rPr>
          <w:iCs/>
          <w:color w:val="000000"/>
          <w:sz w:val="22"/>
          <w:szCs w:val="22"/>
        </w:rPr>
        <w:t>Lgs</w:t>
      </w:r>
      <w:proofErr w:type="spellEnd"/>
      <w:r w:rsidRPr="00214A2E">
        <w:rPr>
          <w:iCs/>
          <w:color w:val="000000"/>
          <w:sz w:val="22"/>
          <w:szCs w:val="22"/>
        </w:rPr>
        <w:t>.</w:t>
      </w:r>
      <w:ins w:id="14" w:author="Cosimelli, Federica (IT - Roma)" w:date="2014-12-02T19:30:00Z">
        <w:r w:rsidR="003D7FC0">
          <w:rPr>
            <w:iCs/>
            <w:color w:val="000000"/>
            <w:sz w:val="22"/>
            <w:szCs w:val="22"/>
          </w:rPr>
          <w:t xml:space="preserve"> n</w:t>
        </w:r>
      </w:ins>
      <w:ins w:id="15" w:author="Cosimelli, Federica (IT - Roma)" w:date="2014-12-02T19:31:00Z">
        <w:r w:rsidR="003D7FC0">
          <w:rPr>
            <w:iCs/>
            <w:color w:val="000000"/>
            <w:sz w:val="22"/>
            <w:szCs w:val="22"/>
          </w:rPr>
          <w:t>.</w:t>
        </w:r>
      </w:ins>
      <w:r w:rsidRPr="00214A2E">
        <w:rPr>
          <w:iCs/>
          <w:color w:val="000000"/>
          <w:sz w:val="22"/>
          <w:szCs w:val="22"/>
        </w:rPr>
        <w:t xml:space="preserve"> 163/</w:t>
      </w:r>
      <w:ins w:id="16" w:author="Cosimelli, Federica (IT - Roma)" w:date="2014-12-02T19:31:00Z">
        <w:r w:rsidR="003D7FC0">
          <w:rPr>
            <w:iCs/>
            <w:color w:val="000000"/>
            <w:sz w:val="22"/>
            <w:szCs w:val="22"/>
          </w:rPr>
          <w:t>20</w:t>
        </w:r>
      </w:ins>
      <w:r w:rsidRPr="00214A2E">
        <w:rPr>
          <w:iCs/>
          <w:color w:val="000000"/>
          <w:sz w:val="22"/>
          <w:szCs w:val="22"/>
        </w:rPr>
        <w:t xml:space="preserve">06 </w:t>
      </w:r>
      <w:proofErr w:type="spellStart"/>
      <w:ins w:id="17" w:author="Cosimelli, Federica (IT - Roma)" w:date="2014-12-02T19:31:00Z">
        <w:r w:rsidR="003D7FC0">
          <w:rPr>
            <w:iCs/>
            <w:color w:val="000000"/>
            <w:sz w:val="22"/>
            <w:szCs w:val="22"/>
          </w:rPr>
          <w:t>s.m.i.</w:t>
        </w:r>
        <w:proofErr w:type="spellEnd"/>
        <w:r w:rsidR="003D7FC0">
          <w:rPr>
            <w:iCs/>
            <w:color w:val="000000"/>
            <w:sz w:val="22"/>
            <w:szCs w:val="22"/>
          </w:rPr>
          <w:t xml:space="preserve"> </w:t>
        </w:r>
      </w:ins>
      <w:r w:rsidRPr="00214A2E">
        <w:rPr>
          <w:i/>
          <w:color w:val="000000"/>
          <w:sz w:val="22"/>
          <w:szCs w:val="22"/>
        </w:rPr>
        <w:t xml:space="preserve">(oppure indicare il riferimento alla </w:t>
      </w:r>
      <w:r w:rsidRPr="00214A2E">
        <w:rPr>
          <w:i/>
          <w:sz w:val="22"/>
          <w:szCs w:val="22"/>
        </w:rPr>
        <w:t>legislazione equivalente per i concorrenti stabiliti in altri Paesi esteri)</w:t>
      </w:r>
    </w:p>
    <w:p w:rsidR="00C70BA1" w:rsidRPr="00214A2E" w:rsidRDefault="00C70BA1" w:rsidP="00DC0431">
      <w:pPr>
        <w:numPr>
          <w:ilvl w:val="0"/>
          <w:numId w:val="20"/>
        </w:numPr>
        <w:tabs>
          <w:tab w:val="clear" w:pos="2040"/>
          <w:tab w:val="num" w:pos="0"/>
          <w:tab w:val="num" w:pos="360"/>
          <w:tab w:val="num" w:pos="720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ai sensi dell’art.38 del </w:t>
      </w:r>
      <w:ins w:id="18" w:author="Cosimelli, Federica (IT - Roma)" w:date="2014-12-02T19:31:00Z">
        <w:r w:rsidR="003D7FC0" w:rsidRPr="00214A2E">
          <w:rPr>
            <w:iCs/>
            <w:color w:val="000000"/>
            <w:sz w:val="22"/>
            <w:szCs w:val="22"/>
          </w:rPr>
          <w:t xml:space="preserve">D. </w:t>
        </w:r>
        <w:proofErr w:type="spellStart"/>
        <w:r w:rsidR="003D7FC0" w:rsidRPr="00214A2E">
          <w:rPr>
            <w:iCs/>
            <w:color w:val="000000"/>
            <w:sz w:val="22"/>
            <w:szCs w:val="22"/>
          </w:rPr>
          <w:t>Lgs</w:t>
        </w:r>
        <w:proofErr w:type="spellEnd"/>
        <w:r w:rsidR="003D7FC0" w:rsidRPr="00214A2E">
          <w:rPr>
            <w:iCs/>
            <w:color w:val="000000"/>
            <w:sz w:val="22"/>
            <w:szCs w:val="22"/>
          </w:rPr>
          <w:t>.</w:t>
        </w:r>
        <w:r w:rsidR="003D7FC0">
          <w:rPr>
            <w:iCs/>
            <w:color w:val="000000"/>
            <w:sz w:val="22"/>
            <w:szCs w:val="22"/>
          </w:rPr>
          <w:t xml:space="preserve"> n.</w:t>
        </w:r>
        <w:r w:rsidR="003D7FC0" w:rsidRPr="00214A2E">
          <w:rPr>
            <w:iCs/>
            <w:color w:val="000000"/>
            <w:sz w:val="22"/>
            <w:szCs w:val="22"/>
          </w:rPr>
          <w:t xml:space="preserve"> 163/</w:t>
        </w:r>
        <w:r w:rsidR="003D7FC0">
          <w:rPr>
            <w:iCs/>
            <w:color w:val="000000"/>
            <w:sz w:val="22"/>
            <w:szCs w:val="22"/>
          </w:rPr>
          <w:t>20</w:t>
        </w:r>
        <w:r w:rsidR="003D7FC0" w:rsidRPr="00214A2E">
          <w:rPr>
            <w:iCs/>
            <w:color w:val="000000"/>
            <w:sz w:val="22"/>
            <w:szCs w:val="22"/>
          </w:rPr>
          <w:t xml:space="preserve">06 </w:t>
        </w:r>
        <w:proofErr w:type="spellStart"/>
        <w:r w:rsidR="003D7FC0">
          <w:rPr>
            <w:iCs/>
            <w:color w:val="000000"/>
            <w:sz w:val="22"/>
            <w:szCs w:val="22"/>
          </w:rPr>
          <w:t>s.m.i.</w:t>
        </w:r>
      </w:ins>
      <w:proofErr w:type="spellEnd"/>
      <w:del w:id="19" w:author="Cosimelli, Federica (IT - Roma)" w:date="2014-12-02T19:31:00Z">
        <w:r w:rsidRPr="00214A2E" w:rsidDel="003D7FC0">
          <w:rPr>
            <w:sz w:val="22"/>
            <w:szCs w:val="22"/>
          </w:rPr>
          <w:delText>decreto legislativo n.163 del 2006 e.s.m.i.</w:delText>
        </w:r>
      </w:del>
      <w:r w:rsidRPr="00214A2E">
        <w:rPr>
          <w:sz w:val="22"/>
          <w:szCs w:val="22"/>
        </w:rPr>
        <w:t>, che, alla data di pubblicazione del Bando di gara, non versa in alcuna delle cause di esclusione dalla partecipazione alle gare pubbliche d’appalto e di stipula dei relativi contratti e, in particolare:</w:t>
      </w:r>
    </w:p>
    <w:p w:rsidR="00C70BA1" w:rsidRPr="00214A2E" w:rsidRDefault="00C70BA1" w:rsidP="00DC0431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a)</w:t>
      </w:r>
      <w:r w:rsidRPr="00214A2E">
        <w:rPr>
          <w:sz w:val="22"/>
          <w:szCs w:val="22"/>
        </w:rPr>
        <w:tab/>
        <w:t xml:space="preserve">che non si trova in stato di fallimento, di liquidazione coatta, di concordato preventivo, o altra situazione equivalente secondo la legislazione del Paese di stabilimento, e che non sono in corso procedimenti per la dichiarazione di una di tali situazioni; </w:t>
      </w:r>
    </w:p>
    <w:p w:rsidR="00C70BA1" w:rsidRPr="00214A2E" w:rsidRDefault="00C70BA1" w:rsidP="00B1038C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b)</w:t>
      </w:r>
      <w:r w:rsidRPr="00214A2E">
        <w:rPr>
          <w:sz w:val="22"/>
          <w:szCs w:val="22"/>
        </w:rPr>
        <w:tab/>
        <w:t>che nei propri confronti non è pendente alcun procedimento per l’applicazione di una delle misure di prevenzione di cui all’art.</w:t>
      </w:r>
      <w:ins w:id="20" w:author="Cosimelli, Federica (IT - Roma)" w:date="2014-12-02T19:31:00Z">
        <w:r w:rsidR="003D7FC0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6 del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>. n.159</w:t>
      </w:r>
      <w:ins w:id="21" w:author="Cosimelli, Federica (IT - Roma)" w:date="2014-12-02T19:31:00Z">
        <w:r w:rsidR="003D7FC0">
          <w:rPr>
            <w:sz w:val="22"/>
            <w:szCs w:val="22"/>
          </w:rPr>
          <w:t>/</w:t>
        </w:r>
      </w:ins>
      <w:del w:id="22" w:author="Cosimelli, Federica (IT - Roma)" w:date="2014-12-02T19:31:00Z">
        <w:r w:rsidRPr="00214A2E" w:rsidDel="003D7FC0">
          <w:rPr>
            <w:sz w:val="22"/>
            <w:szCs w:val="22"/>
          </w:rPr>
          <w:delText xml:space="preserve"> del </w:delText>
        </w:r>
      </w:del>
      <w:r w:rsidRPr="00214A2E">
        <w:rPr>
          <w:sz w:val="22"/>
          <w:szCs w:val="22"/>
        </w:rPr>
        <w:t xml:space="preserve">2011 e non ricorre alcuna delle cause ostative previste </w:t>
      </w:r>
      <w:del w:id="23" w:author="Cosimelli, Federica (IT - Roma)" w:date="2014-12-02T19:31:00Z">
        <w:r w:rsidRPr="00214A2E" w:rsidDel="003D7FC0">
          <w:rPr>
            <w:sz w:val="22"/>
            <w:szCs w:val="22"/>
          </w:rPr>
          <w:delText xml:space="preserve">dall’articolo </w:delText>
        </w:r>
      </w:del>
      <w:ins w:id="24" w:author="Cosimelli, Federica (IT - Roma)" w:date="2014-12-02T19:31:00Z">
        <w:r w:rsidR="003D7FC0" w:rsidRPr="00214A2E">
          <w:rPr>
            <w:sz w:val="22"/>
            <w:szCs w:val="22"/>
          </w:rPr>
          <w:t>dall’art</w:t>
        </w:r>
        <w:r w:rsidR="003D7FC0">
          <w:rPr>
            <w:sz w:val="22"/>
            <w:szCs w:val="22"/>
          </w:rPr>
          <w:t>.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67 del medesimo decreto;</w:t>
      </w:r>
    </w:p>
    <w:p w:rsidR="00C70BA1" w:rsidRPr="00214A2E" w:rsidRDefault="00C70BA1" w:rsidP="00DC0431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lastRenderedPageBreak/>
        <w:t>c)</w:t>
      </w:r>
      <w:r w:rsidRPr="00214A2E">
        <w:rPr>
          <w:sz w:val="22"/>
          <w:szCs w:val="22"/>
        </w:rPr>
        <w:t xml:space="preserve"> che:</w:t>
      </w:r>
      <w:r w:rsidRPr="00214A2E">
        <w:rPr>
          <w:rStyle w:val="Rimandonotaapidipagina"/>
          <w:sz w:val="22"/>
          <w:szCs w:val="22"/>
        </w:rPr>
        <w:footnoteReference w:id="1"/>
      </w:r>
    </w:p>
    <w:p w:rsidR="00C70BA1" w:rsidRPr="00214A2E" w:rsidRDefault="00C70BA1" w:rsidP="00A12E3B">
      <w:pPr>
        <w:widowControl w:val="0"/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nei propri confronti</w:t>
      </w:r>
    </w:p>
    <w:p w:rsidR="00C70BA1" w:rsidRPr="00214A2E" w:rsidRDefault="00C70BA1" w:rsidP="00DC0431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non è stata pronunciata sentenza definitiva di condanna, passata in giudicato, o emesso decreto penale di condanna divenuto irrevocabile, oppure sentenza di applicazione della pena su richiesta, ai sensi </w:t>
      </w:r>
      <w:del w:id="25" w:author="Cosimelli, Federica (IT - Roma)" w:date="2014-12-02T19:31:00Z">
        <w:r w:rsidRPr="00214A2E" w:rsidDel="003D7FC0">
          <w:rPr>
            <w:sz w:val="22"/>
            <w:szCs w:val="22"/>
          </w:rPr>
          <w:delText xml:space="preserve">dell'articolo </w:delText>
        </w:r>
      </w:del>
      <w:ins w:id="26" w:author="Cosimelli, Federica (IT - Roma)" w:date="2014-12-02T19:31:00Z">
        <w:r w:rsidR="003D7FC0" w:rsidRPr="00214A2E">
          <w:rPr>
            <w:sz w:val="22"/>
            <w:szCs w:val="22"/>
          </w:rPr>
          <w:t>dell</w:t>
        </w:r>
      </w:ins>
      <w:r w:rsidR="00CA0A58">
        <w:rPr>
          <w:sz w:val="22"/>
          <w:szCs w:val="22"/>
        </w:rPr>
        <w:t>’</w:t>
      </w:r>
      <w:ins w:id="27" w:author="Cosimelli, Federica (IT - Roma)" w:date="2014-12-02T19:31:00Z">
        <w:r w:rsidR="003D7FC0" w:rsidRPr="00214A2E">
          <w:rPr>
            <w:sz w:val="22"/>
            <w:szCs w:val="22"/>
          </w:rPr>
          <w:t>art</w:t>
        </w:r>
        <w:r w:rsidR="003D7FC0">
          <w:rPr>
            <w:sz w:val="22"/>
            <w:szCs w:val="22"/>
          </w:rPr>
          <w:t>.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</w:t>
      </w:r>
      <w:del w:id="28" w:author="Cosimelli, Federica (IT - Roma)" w:date="2014-12-02T19:31:00Z">
        <w:r w:rsidRPr="00214A2E" w:rsidDel="003D7FC0">
          <w:rPr>
            <w:sz w:val="22"/>
            <w:szCs w:val="22"/>
          </w:rPr>
          <w:delText xml:space="preserve">all’articolo </w:delText>
        </w:r>
      </w:del>
      <w:ins w:id="29" w:author="Cosimelli, Federica (IT - Roma)" w:date="2014-12-02T19:31:00Z">
        <w:r w:rsidR="003D7FC0" w:rsidRPr="00214A2E">
          <w:rPr>
            <w:sz w:val="22"/>
            <w:szCs w:val="22"/>
          </w:rPr>
          <w:t>all’art</w:t>
        </w:r>
        <w:r w:rsidR="003D7FC0">
          <w:rPr>
            <w:sz w:val="22"/>
            <w:szCs w:val="22"/>
          </w:rPr>
          <w:t>.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45, paragrafo 1, direttiva </w:t>
      </w:r>
      <w:del w:id="30" w:author="Cosimelli, Federica (IT - Roma)" w:date="2014-12-02T19:31:00Z">
        <w:r w:rsidRPr="00214A2E" w:rsidDel="003D7FC0">
          <w:rPr>
            <w:sz w:val="22"/>
            <w:szCs w:val="22"/>
          </w:rPr>
          <w:delText xml:space="preserve">Ce </w:delText>
        </w:r>
      </w:del>
      <w:ins w:id="31" w:author="Cosimelli, Federica (IT - Roma)" w:date="2014-12-02T19:31:00Z">
        <w:r w:rsidR="003D7FC0" w:rsidRPr="00214A2E">
          <w:rPr>
            <w:sz w:val="22"/>
            <w:szCs w:val="22"/>
          </w:rPr>
          <w:t>C</w:t>
        </w:r>
        <w:r w:rsidR="003D7FC0">
          <w:rPr>
            <w:sz w:val="22"/>
            <w:szCs w:val="22"/>
          </w:rPr>
          <w:t>E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2004/18.</w:t>
      </w:r>
    </w:p>
    <w:p w:rsidR="00C70BA1" w:rsidRPr="00214A2E" w:rsidRDefault="00C70BA1" w:rsidP="00DC0431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 provvedimenti di cui all’allegato alla presente dichiarazione e, in particolare</w:t>
      </w:r>
      <w:r w:rsidRPr="00214A2E">
        <w:rPr>
          <w:rStyle w:val="Rimandonotaapidipagina"/>
          <w:sz w:val="22"/>
          <w:szCs w:val="22"/>
        </w:rPr>
        <w:footnoteReference w:id="2"/>
      </w:r>
      <w:r w:rsidRPr="00214A2E">
        <w:rPr>
          <w:sz w:val="22"/>
          <w:szCs w:val="22"/>
        </w:rPr>
        <w:t>:</w:t>
      </w:r>
    </w:p>
    <w:p w:rsidR="00C70BA1" w:rsidRPr="00214A2E" w:rsidRDefault="00C70BA1" w:rsidP="00DC0431">
      <w:pPr>
        <w:widowControl w:val="0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sentenze definitive di condanna passate in giudicato;</w:t>
      </w:r>
    </w:p>
    <w:p w:rsidR="00C70BA1" w:rsidRPr="00214A2E" w:rsidRDefault="00C70BA1" w:rsidP="00DC0431">
      <w:pPr>
        <w:widowControl w:val="0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decreti penali di condanna divenuti irrevocabili;</w:t>
      </w:r>
    </w:p>
    <w:p w:rsidR="00C70BA1" w:rsidRPr="00214A2E" w:rsidRDefault="00C70BA1" w:rsidP="00DC0431">
      <w:pPr>
        <w:widowControl w:val="0"/>
        <w:spacing w:after="120"/>
        <w:ind w:left="2832" w:hanging="564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sentenze di applicazione della pena su richiesta ai sensi </w:t>
      </w:r>
      <w:del w:id="32" w:author="Cosimelli, Federica (IT - Roma)" w:date="2014-12-02T19:31:00Z">
        <w:r w:rsidRPr="00214A2E" w:rsidDel="003D7FC0">
          <w:rPr>
            <w:sz w:val="22"/>
            <w:szCs w:val="22"/>
          </w:rPr>
          <w:delText xml:space="preserve">dell’articolo </w:delText>
        </w:r>
      </w:del>
      <w:ins w:id="33" w:author="Cosimelli, Federica (IT - Roma)" w:date="2014-12-02T19:31:00Z">
        <w:r w:rsidR="003D7FC0" w:rsidRPr="00214A2E">
          <w:rPr>
            <w:sz w:val="22"/>
            <w:szCs w:val="22"/>
          </w:rPr>
          <w:t>dell’art</w:t>
        </w:r>
        <w:r w:rsidR="003D7FC0">
          <w:rPr>
            <w:sz w:val="22"/>
            <w:szCs w:val="22"/>
          </w:rPr>
          <w:t>.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444 del codice di procedura penale.</w:t>
      </w:r>
    </w:p>
    <w:p w:rsidR="00C70BA1" w:rsidRPr="00214A2E" w:rsidRDefault="00C70BA1" w:rsidP="00DC0431">
      <w:pPr>
        <w:widowControl w:val="0"/>
        <w:numPr>
          <w:ilvl w:val="0"/>
          <w:numId w:val="21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214A2E">
        <w:rPr>
          <w:iCs/>
          <w:sz w:val="22"/>
          <w:szCs w:val="22"/>
        </w:rPr>
        <w:t>che</w:t>
      </w:r>
      <w:del w:id="34" w:author="Cosimelli, Federica (IT - Roma)" w:date="2014-12-02T19:32:00Z">
        <w:r w:rsidRPr="00214A2E" w:rsidDel="003D7FC0">
          <w:rPr>
            <w:iCs/>
            <w:sz w:val="22"/>
            <w:szCs w:val="22"/>
          </w:rPr>
          <w:delText xml:space="preserve"> </w:delText>
        </w:r>
      </w:del>
      <w:r w:rsidRPr="00214A2E">
        <w:rPr>
          <w:i/>
          <w:sz w:val="22"/>
          <w:szCs w:val="22"/>
        </w:rPr>
        <w:t xml:space="preserve"> </w:t>
      </w:r>
      <w:r w:rsidRPr="00214A2E">
        <w:rPr>
          <w:iCs/>
          <w:sz w:val="22"/>
          <w:szCs w:val="22"/>
        </w:rPr>
        <w:t>non ha violato il divieto di intestazione fiduciaria posto dall’art.17 della legge del 19 marzo 1990, n.55;</w:t>
      </w:r>
    </w:p>
    <w:p w:rsidR="00C70BA1" w:rsidRPr="00214A2E" w:rsidRDefault="00C70BA1" w:rsidP="00DC0431">
      <w:pPr>
        <w:widowControl w:val="0"/>
        <w:numPr>
          <w:ilvl w:val="0"/>
          <w:numId w:val="21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gravi infrazioni debitamente accertate alle norme in materia di sicurezza ed ad ogni altro obbligo derivante dai rapporti di lavoro, risultanti dai dati in possesso dell’Osservatorio;</w:t>
      </w:r>
    </w:p>
    <w:p w:rsidR="00C70BA1" w:rsidRPr="00214A2E" w:rsidRDefault="00C70BA1" w:rsidP="00DC0431">
      <w:pPr>
        <w:widowControl w:val="0"/>
        <w:numPr>
          <w:ilvl w:val="0"/>
          <w:numId w:val="21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</w:t>
      </w:r>
      <w:r w:rsidRPr="00214A2E">
        <w:rPr>
          <w:i/>
          <w:iCs/>
          <w:sz w:val="22"/>
          <w:szCs w:val="22"/>
        </w:rPr>
        <w:t xml:space="preserve"> </w:t>
      </w:r>
      <w:r w:rsidRPr="00214A2E">
        <w:rPr>
          <w:sz w:val="22"/>
          <w:szCs w:val="22"/>
        </w:rPr>
        <w:t>non ha commesso grave negligenza o malafede nell'esecuzione delle prestazioni affidate da SCR Piemonte S.p.A. o che non ha commesso un errore grave nell’esercizio della propria attività professionale;</w:t>
      </w:r>
    </w:p>
    <w:p w:rsidR="00C70BA1" w:rsidRPr="00214A2E" w:rsidRDefault="00C70BA1" w:rsidP="00DC0431">
      <w:pPr>
        <w:widowControl w:val="0"/>
        <w:numPr>
          <w:ilvl w:val="0"/>
          <w:numId w:val="21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</w:t>
      </w:r>
      <w:r w:rsidRPr="00214A2E">
        <w:rPr>
          <w:i/>
          <w:iCs/>
          <w:sz w:val="22"/>
          <w:szCs w:val="22"/>
        </w:rPr>
        <w:t xml:space="preserve"> </w:t>
      </w:r>
      <w:r w:rsidRPr="00214A2E">
        <w:rPr>
          <w:sz w:val="22"/>
          <w:szCs w:val="22"/>
        </w:rPr>
        <w:t>non ha commesso violazioni gravi</w:t>
      </w:r>
      <w:r w:rsidRPr="00214A2E">
        <w:rPr>
          <w:rStyle w:val="Rimandonotaapidipagina"/>
          <w:sz w:val="22"/>
          <w:szCs w:val="22"/>
        </w:rPr>
        <w:footnoteReference w:id="3"/>
      </w:r>
      <w:r w:rsidRPr="00214A2E">
        <w:rPr>
          <w:sz w:val="22"/>
          <w:szCs w:val="22"/>
        </w:rPr>
        <w:t xml:space="preserve"> definitivamente accertate, rispetto agli obblighi relativi al pagamento delle imposte e tasse, secondo la legislazione italiana o quella dello Stato in cui è stabilita; l’Ufficio dell’Agenzia delle Entrate competente è il seguente: </w:t>
      </w:r>
    </w:p>
    <w:p w:rsidR="00C70BA1" w:rsidRPr="00214A2E" w:rsidRDefault="00C70BA1" w:rsidP="00D26D0C">
      <w:pPr>
        <w:widowControl w:val="0"/>
        <w:tabs>
          <w:tab w:val="left" w:pos="851"/>
        </w:tabs>
        <w:spacing w:line="360" w:lineRule="auto"/>
        <w:ind w:left="49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</w:t>
      </w:r>
    </w:p>
    <w:p w:rsidR="00C70BA1" w:rsidRPr="00214A2E" w:rsidRDefault="00C70BA1" w:rsidP="00DC0431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g1)</w:t>
      </w:r>
      <w:r w:rsidRPr="00214A2E">
        <w:rPr>
          <w:b/>
          <w:sz w:val="22"/>
          <w:szCs w:val="22"/>
        </w:rPr>
        <w:tab/>
      </w:r>
      <w:r w:rsidRPr="00214A2E">
        <w:rPr>
          <w:sz w:val="22"/>
          <w:szCs w:val="22"/>
        </w:rPr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fiscali di seguito indicata/e:</w:t>
      </w:r>
    </w:p>
    <w:p w:rsidR="00C70BA1" w:rsidRPr="00214A2E" w:rsidRDefault="00C70BA1" w:rsidP="00DC0431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ab/>
      </w:r>
      <w:r w:rsidRPr="00214A2E">
        <w:rPr>
          <w:sz w:val="22"/>
          <w:szCs w:val="22"/>
        </w:rPr>
        <w:t>____________________________________________________________________</w:t>
      </w:r>
    </w:p>
    <w:p w:rsidR="00C70BA1" w:rsidRPr="00214A2E" w:rsidRDefault="00C70BA1" w:rsidP="00DC0431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</w:p>
    <w:p w:rsidR="00C70BA1" w:rsidRPr="00214A2E" w:rsidRDefault="00C70BA1" w:rsidP="00DC0431">
      <w:pPr>
        <w:widowControl w:val="0"/>
        <w:numPr>
          <w:ilvl w:val="0"/>
          <w:numId w:val="21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che, ai sensi del comma 1-ter, non risulta avere l’iscrizione nel casellario informatico di cui </w:t>
      </w:r>
      <w:r w:rsidRPr="00214A2E">
        <w:rPr>
          <w:sz w:val="22"/>
          <w:szCs w:val="22"/>
        </w:rPr>
        <w:lastRenderedPageBreak/>
        <w:t>all’articolo 7, comma 10, per aver presentato falsa dichiarazione o falsa documentazione in merito a requisiti e condizioni rilevanti per la partecipazione a procedure di gara e per l’affidamento dei subappalti;</w:t>
      </w:r>
    </w:p>
    <w:p w:rsidR="00C70BA1" w:rsidRPr="00214A2E" w:rsidRDefault="00C70BA1" w:rsidP="00DC0431">
      <w:pPr>
        <w:widowControl w:val="0"/>
        <w:numPr>
          <w:ilvl w:val="0"/>
          <w:numId w:val="21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l</w:t>
      </w:r>
      <w:r w:rsidRPr="00214A2E">
        <w:rPr>
          <w:i/>
          <w:iCs/>
          <w:sz w:val="22"/>
          <w:szCs w:val="22"/>
        </w:rPr>
        <w:t xml:space="preserve"> </w:t>
      </w:r>
      <w:r w:rsidRPr="00214A2E">
        <w:rPr>
          <w:sz w:val="22"/>
          <w:szCs w:val="22"/>
        </w:rPr>
        <w:t>non ha commesso violazioni gravi</w:t>
      </w:r>
      <w:r w:rsidRPr="00214A2E">
        <w:rPr>
          <w:rStyle w:val="Rimandonotaapidipagina"/>
          <w:sz w:val="22"/>
          <w:szCs w:val="22"/>
        </w:rPr>
        <w:footnoteReference w:id="4"/>
      </w:r>
      <w:r w:rsidRPr="00214A2E">
        <w:rPr>
          <w:sz w:val="22"/>
          <w:szCs w:val="22"/>
        </w:rPr>
        <w:t>, definitivamente accertate, alle norme in materia di contributi previdenziali ed assistenziali, secondo la legislazione italiana o dello Stato in cui è stabilita;</w:t>
      </w:r>
    </w:p>
    <w:p w:rsidR="00C70BA1" w:rsidRPr="00214A2E" w:rsidRDefault="00C70BA1" w:rsidP="00CA0A58">
      <w:pPr>
        <w:widowControl w:val="0"/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i1)</w:t>
      </w:r>
      <w:r w:rsidRPr="00214A2E">
        <w:rPr>
          <w:sz w:val="22"/>
          <w:szCs w:val="22"/>
        </w:rPr>
        <w:tab/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in materia di contributi previdenziali di seguito indicata/e _________________________________________________________________</w:t>
      </w:r>
    </w:p>
    <w:p w:rsidR="00C70BA1" w:rsidRPr="00214A2E" w:rsidRDefault="00C70BA1" w:rsidP="00DC0431">
      <w:pPr>
        <w:widowControl w:val="0"/>
        <w:numPr>
          <w:ilvl w:val="0"/>
          <w:numId w:val="22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che, in applicazione della </w:t>
      </w:r>
      <w:del w:id="35" w:author="Cosimelli, Federica (IT - Roma)" w:date="2014-12-02T19:32:00Z">
        <w:r w:rsidRPr="00214A2E" w:rsidDel="003D7FC0">
          <w:rPr>
            <w:sz w:val="22"/>
            <w:szCs w:val="22"/>
          </w:rPr>
          <w:delText xml:space="preserve">legge </w:delText>
        </w:r>
      </w:del>
      <w:ins w:id="36" w:author="Cosimelli, Federica (IT - Roma)" w:date="2014-12-02T19:32:00Z">
        <w:r w:rsidR="003D7FC0">
          <w:rPr>
            <w:sz w:val="22"/>
            <w:szCs w:val="22"/>
          </w:rPr>
          <w:t>L. n.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68/1999 (norme sul diritto al lavoro dei disabili), occupa un numero di dipendenti (art.</w:t>
      </w:r>
      <w:ins w:id="37" w:author="Cosimelli, Federica (IT - Roma)" w:date="2014-12-02T19:32:00Z">
        <w:r w:rsidR="003D7FC0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38 lett. 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 xml:space="preserve">. </w:t>
      </w:r>
      <w:ins w:id="38" w:author="Cosimelli, Federica (IT - Roma)" w:date="2014-12-02T19:32:00Z">
        <w:r w:rsidR="003D7FC0">
          <w:rPr>
            <w:sz w:val="22"/>
            <w:szCs w:val="22"/>
          </w:rPr>
          <w:t xml:space="preserve">n. </w:t>
        </w:r>
      </w:ins>
      <w:r w:rsidRPr="00214A2E">
        <w:rPr>
          <w:sz w:val="22"/>
          <w:szCs w:val="22"/>
        </w:rPr>
        <w:t xml:space="preserve">163/2006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):</w:t>
      </w:r>
    </w:p>
    <w:p w:rsidR="00C70BA1" w:rsidRPr="00214A2E" w:rsidRDefault="00C70BA1" w:rsidP="00DC0431">
      <w:pPr>
        <w:spacing w:after="120" w:line="360" w:lineRule="auto"/>
        <w:ind w:left="1440"/>
        <w:jc w:val="both"/>
        <w:rPr>
          <w:b/>
          <w:bCs/>
          <w:i/>
          <w:iCs/>
          <w:color w:val="000000"/>
          <w:sz w:val="22"/>
          <w:szCs w:val="22"/>
        </w:rPr>
      </w:pPr>
      <w:r w:rsidRPr="00214A2E">
        <w:rPr>
          <w:b/>
          <w:bCs/>
          <w:i/>
          <w:iCs/>
          <w:color w:val="000000"/>
          <w:sz w:val="22"/>
          <w:szCs w:val="22"/>
        </w:rPr>
        <w:t>[barrare la casella che interessa]</w:t>
      </w:r>
    </w:p>
    <w:p w:rsidR="00C70BA1" w:rsidRPr="00214A2E" w:rsidRDefault="00C70BA1" w:rsidP="00DC0431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inferiore a 15 (quindici) e pertanto non è soggetto agli obblighi di cui alla predetta legge; </w:t>
      </w:r>
    </w:p>
    <w:p w:rsidR="00C70BA1" w:rsidRPr="00214A2E" w:rsidRDefault="00C70BA1" w:rsidP="00DC0431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DC0431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pari o superiore a 15 (quindici) e inferiore a 35 (trentacinque) ma non ha effettuato nuove assunzioni a tempo indeterminato dopo il 18 gennaio 2000 e pertanto non è soggetta agli obblighi di cui alla predetta legge;</w:t>
      </w:r>
    </w:p>
    <w:p w:rsidR="00C70BA1" w:rsidRPr="00214A2E" w:rsidRDefault="00C70BA1" w:rsidP="00DC0431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DC0431">
      <w:pPr>
        <w:spacing w:after="120" w:line="360" w:lineRule="auto"/>
        <w:ind w:left="2127" w:hanging="426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pari o superiore a 15 (quindici) e attesta l’ottemperanza agli obblighi di cui alla predetta legge; sede Ufficio di competenza ______________________ </w:t>
      </w:r>
      <w:r w:rsidRPr="00214A2E">
        <w:rPr>
          <w:b/>
          <w:bCs/>
          <w:i/>
          <w:iCs/>
          <w:color w:val="000000"/>
          <w:sz w:val="22"/>
          <w:szCs w:val="22"/>
        </w:rPr>
        <w:t>[indicare l’ufficio competente]</w:t>
      </w:r>
    </w:p>
    <w:p w:rsidR="00C70BA1" w:rsidRPr="00214A2E" w:rsidRDefault="00C70BA1" w:rsidP="00DC0431">
      <w:pPr>
        <w:widowControl w:val="0"/>
        <w:numPr>
          <w:ilvl w:val="0"/>
          <w:numId w:val="22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nei propri confronti non è stata applicata alcuna:</w:t>
      </w:r>
    </w:p>
    <w:p w:rsidR="00C70BA1" w:rsidRPr="00214A2E" w:rsidRDefault="00C70BA1" w:rsidP="00DC0431">
      <w:pPr>
        <w:widowControl w:val="0"/>
        <w:numPr>
          <w:ilvl w:val="0"/>
          <w:numId w:val="23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sanzione </w:t>
      </w:r>
      <w:proofErr w:type="spellStart"/>
      <w:r w:rsidRPr="00214A2E">
        <w:rPr>
          <w:sz w:val="22"/>
          <w:szCs w:val="22"/>
        </w:rPr>
        <w:t>interdittiva</w:t>
      </w:r>
      <w:proofErr w:type="spellEnd"/>
      <w:r w:rsidRPr="00214A2E">
        <w:rPr>
          <w:sz w:val="22"/>
          <w:szCs w:val="22"/>
        </w:rPr>
        <w:t xml:space="preserve"> di cui all’art.9, comma 2, lettera c), del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>. n.</w:t>
      </w:r>
      <w:ins w:id="39" w:author="Cosimelli, Federica (IT - Roma)" w:date="2014-12-02T19:32:00Z">
        <w:r w:rsidR="00776A6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231/2001;</w:t>
      </w:r>
    </w:p>
    <w:p w:rsidR="00C70BA1" w:rsidRPr="00214A2E" w:rsidRDefault="00C70BA1" w:rsidP="00DC0431">
      <w:pPr>
        <w:widowControl w:val="0"/>
        <w:numPr>
          <w:ilvl w:val="0"/>
          <w:numId w:val="23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altra sanzione che comporti il divieto di contrarre con la Pubblica Amministrazione compresi i provvedimenti </w:t>
      </w:r>
      <w:proofErr w:type="spellStart"/>
      <w:r w:rsidRPr="00214A2E">
        <w:rPr>
          <w:sz w:val="22"/>
          <w:szCs w:val="22"/>
        </w:rPr>
        <w:t>interdittivi</w:t>
      </w:r>
      <w:proofErr w:type="spellEnd"/>
      <w:r w:rsidRPr="00214A2E">
        <w:rPr>
          <w:sz w:val="22"/>
          <w:szCs w:val="22"/>
        </w:rPr>
        <w:t xml:space="preserve"> di cui </w:t>
      </w:r>
      <w:del w:id="40" w:author="Cosimelli, Federica (IT - Roma)" w:date="2014-12-02T19:32:00Z">
        <w:r w:rsidRPr="00214A2E" w:rsidDel="00776A6E">
          <w:rPr>
            <w:sz w:val="22"/>
            <w:szCs w:val="22"/>
          </w:rPr>
          <w:delText xml:space="preserve">all'articolo </w:delText>
        </w:r>
      </w:del>
      <w:ins w:id="41" w:author="Cosimelli, Federica (IT - Roma)" w:date="2014-12-02T19:32:00Z">
        <w:r w:rsidR="00776A6E" w:rsidRPr="00214A2E">
          <w:rPr>
            <w:sz w:val="22"/>
            <w:szCs w:val="22"/>
          </w:rPr>
          <w:t>all'art</w:t>
        </w:r>
        <w:r w:rsidR="00776A6E">
          <w:rPr>
            <w:sz w:val="22"/>
            <w:szCs w:val="22"/>
          </w:rPr>
          <w:t>.</w:t>
        </w:r>
        <w:r w:rsidR="00776A6E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14, comma 1 del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 xml:space="preserve">. </w:t>
      </w:r>
      <w:ins w:id="42" w:author="Cosimelli, Federica (IT - Roma)" w:date="2014-12-02T19:32:00Z">
        <w:r w:rsidR="00776A6E">
          <w:rPr>
            <w:sz w:val="22"/>
            <w:szCs w:val="22"/>
          </w:rPr>
          <w:t xml:space="preserve">n. </w:t>
        </w:r>
      </w:ins>
      <w:r w:rsidRPr="00214A2E">
        <w:rPr>
          <w:sz w:val="22"/>
          <w:szCs w:val="22"/>
        </w:rPr>
        <w:t>81/2008;</w:t>
      </w:r>
    </w:p>
    <w:p w:rsidR="00C70BA1" w:rsidRPr="00214A2E" w:rsidRDefault="00C70BA1" w:rsidP="00DC0431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 w:rsidR="00CA0A58">
        <w:rPr>
          <w:b/>
          <w:sz w:val="22"/>
          <w:szCs w:val="22"/>
        </w:rPr>
        <w:t>-</w:t>
      </w:r>
      <w:r w:rsidRPr="00214A2E">
        <w:rPr>
          <w:b/>
          <w:sz w:val="22"/>
          <w:szCs w:val="22"/>
        </w:rPr>
        <w:t>bis)</w:t>
      </w:r>
      <w:r w:rsidRPr="00214A2E">
        <w:rPr>
          <w:sz w:val="22"/>
          <w:szCs w:val="22"/>
        </w:rPr>
        <w:tab/>
        <w:t>che nei propri confronti ai sensi dell'articolo 40, comma 9-quater</w:t>
      </w:r>
      <w:ins w:id="43" w:author="Cosimelli, Federica (IT - Roma)" w:date="2014-12-02T19:33:00Z">
        <w:r w:rsidR="00776A6E">
          <w:rPr>
            <w:sz w:val="22"/>
            <w:szCs w:val="22"/>
          </w:rPr>
          <w:t xml:space="preserve"> </w:t>
        </w:r>
        <w:r w:rsidR="00776A6E" w:rsidRPr="00214A2E">
          <w:rPr>
            <w:iCs/>
            <w:color w:val="000000"/>
            <w:sz w:val="22"/>
            <w:szCs w:val="22"/>
          </w:rPr>
          <w:t xml:space="preserve">D. </w:t>
        </w:r>
        <w:proofErr w:type="spellStart"/>
        <w:r w:rsidR="00776A6E" w:rsidRPr="00214A2E">
          <w:rPr>
            <w:iCs/>
            <w:color w:val="000000"/>
            <w:sz w:val="22"/>
            <w:szCs w:val="22"/>
          </w:rPr>
          <w:t>Lgs</w:t>
        </w:r>
        <w:proofErr w:type="spellEnd"/>
        <w:r w:rsidR="00776A6E" w:rsidRPr="00214A2E">
          <w:rPr>
            <w:iCs/>
            <w:color w:val="000000"/>
            <w:sz w:val="22"/>
            <w:szCs w:val="22"/>
          </w:rPr>
          <w:t>.</w:t>
        </w:r>
        <w:r w:rsidR="00776A6E">
          <w:rPr>
            <w:iCs/>
            <w:color w:val="000000"/>
            <w:sz w:val="22"/>
            <w:szCs w:val="22"/>
          </w:rPr>
          <w:t xml:space="preserve"> n.</w:t>
        </w:r>
        <w:r w:rsidR="00776A6E" w:rsidRPr="00214A2E">
          <w:rPr>
            <w:iCs/>
            <w:color w:val="000000"/>
            <w:sz w:val="22"/>
            <w:szCs w:val="22"/>
          </w:rPr>
          <w:t xml:space="preserve"> 163/</w:t>
        </w:r>
        <w:r w:rsidR="00776A6E">
          <w:rPr>
            <w:iCs/>
            <w:color w:val="000000"/>
            <w:sz w:val="22"/>
            <w:szCs w:val="22"/>
          </w:rPr>
          <w:t>20</w:t>
        </w:r>
        <w:r w:rsidR="00776A6E" w:rsidRPr="00214A2E">
          <w:rPr>
            <w:iCs/>
            <w:color w:val="000000"/>
            <w:sz w:val="22"/>
            <w:szCs w:val="22"/>
          </w:rPr>
          <w:t xml:space="preserve">06 </w:t>
        </w:r>
        <w:proofErr w:type="spellStart"/>
        <w:r w:rsidR="00776A6E">
          <w:rPr>
            <w:iCs/>
            <w:color w:val="000000"/>
            <w:sz w:val="22"/>
            <w:szCs w:val="22"/>
          </w:rPr>
          <w:t>s.m.i.</w:t>
        </w:r>
      </w:ins>
      <w:proofErr w:type="spellEnd"/>
      <w:r w:rsidRPr="00214A2E">
        <w:rPr>
          <w:sz w:val="22"/>
          <w:szCs w:val="22"/>
        </w:rPr>
        <w:t>, non risulta l'iscrizione nel casellario informatico di cui all'articolo 7, comma 10</w:t>
      </w:r>
      <w:ins w:id="44" w:author="Cosimelli, Federica (IT - Roma)" w:date="2014-12-02T19:33:00Z">
        <w:r w:rsidR="00776A6E">
          <w:rPr>
            <w:sz w:val="22"/>
            <w:szCs w:val="22"/>
          </w:rPr>
          <w:t xml:space="preserve"> </w:t>
        </w:r>
        <w:r w:rsidR="00776A6E" w:rsidRPr="00214A2E">
          <w:rPr>
            <w:iCs/>
            <w:color w:val="000000"/>
            <w:sz w:val="22"/>
            <w:szCs w:val="22"/>
          </w:rPr>
          <w:t xml:space="preserve">D. </w:t>
        </w:r>
        <w:proofErr w:type="spellStart"/>
        <w:r w:rsidR="00776A6E" w:rsidRPr="00214A2E">
          <w:rPr>
            <w:iCs/>
            <w:color w:val="000000"/>
            <w:sz w:val="22"/>
            <w:szCs w:val="22"/>
          </w:rPr>
          <w:t>Lgs</w:t>
        </w:r>
        <w:proofErr w:type="spellEnd"/>
        <w:r w:rsidR="00776A6E" w:rsidRPr="00214A2E">
          <w:rPr>
            <w:iCs/>
            <w:color w:val="000000"/>
            <w:sz w:val="22"/>
            <w:szCs w:val="22"/>
          </w:rPr>
          <w:t>.</w:t>
        </w:r>
        <w:r w:rsidR="00776A6E">
          <w:rPr>
            <w:iCs/>
            <w:color w:val="000000"/>
            <w:sz w:val="22"/>
            <w:szCs w:val="22"/>
          </w:rPr>
          <w:t xml:space="preserve"> n.</w:t>
        </w:r>
        <w:r w:rsidR="00776A6E" w:rsidRPr="00214A2E">
          <w:rPr>
            <w:iCs/>
            <w:color w:val="000000"/>
            <w:sz w:val="22"/>
            <w:szCs w:val="22"/>
          </w:rPr>
          <w:t xml:space="preserve"> 163/</w:t>
        </w:r>
        <w:r w:rsidR="00776A6E">
          <w:rPr>
            <w:iCs/>
            <w:color w:val="000000"/>
            <w:sz w:val="22"/>
            <w:szCs w:val="22"/>
          </w:rPr>
          <w:t>20</w:t>
        </w:r>
        <w:r w:rsidR="00776A6E" w:rsidRPr="00214A2E">
          <w:rPr>
            <w:iCs/>
            <w:color w:val="000000"/>
            <w:sz w:val="22"/>
            <w:szCs w:val="22"/>
          </w:rPr>
          <w:t xml:space="preserve">06 </w:t>
        </w:r>
        <w:proofErr w:type="spellStart"/>
        <w:r w:rsidR="00776A6E">
          <w:rPr>
            <w:iCs/>
            <w:color w:val="000000"/>
            <w:sz w:val="22"/>
            <w:szCs w:val="22"/>
          </w:rPr>
          <w:t>s.m.i.</w:t>
        </w:r>
      </w:ins>
      <w:proofErr w:type="spellEnd"/>
      <w:r w:rsidRPr="00214A2E">
        <w:rPr>
          <w:sz w:val="22"/>
          <w:szCs w:val="22"/>
        </w:rPr>
        <w:t>, per aver presentato falsa dichiarazione o falsa documentazione ai fini del rilascio dell'attestazione SOA;</w:t>
      </w:r>
    </w:p>
    <w:p w:rsidR="00C70BA1" w:rsidRPr="00214A2E" w:rsidRDefault="00C70BA1" w:rsidP="00DC0431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</w:p>
    <w:p w:rsidR="00C70BA1" w:rsidRPr="00214A2E" w:rsidRDefault="00C70BA1" w:rsidP="00B1038C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proofErr w:type="spellStart"/>
      <w:r w:rsidRPr="00214A2E">
        <w:rPr>
          <w:b/>
          <w:sz w:val="22"/>
          <w:szCs w:val="22"/>
        </w:rPr>
        <w:t>m</w:t>
      </w:r>
      <w:r w:rsidR="00CA0A58">
        <w:rPr>
          <w:b/>
          <w:sz w:val="22"/>
          <w:szCs w:val="22"/>
        </w:rPr>
        <w:t>-</w:t>
      </w:r>
      <w:r w:rsidRPr="00214A2E">
        <w:rPr>
          <w:b/>
          <w:sz w:val="22"/>
          <w:szCs w:val="22"/>
        </w:rPr>
        <w:t>ter</w:t>
      </w:r>
      <w:proofErr w:type="spellEnd"/>
      <w:r w:rsidRPr="00214A2E">
        <w:rPr>
          <w:b/>
          <w:sz w:val="22"/>
          <w:szCs w:val="22"/>
        </w:rPr>
        <w:t>)</w:t>
      </w:r>
      <w:r w:rsidRPr="00214A2E">
        <w:rPr>
          <w:sz w:val="22"/>
          <w:szCs w:val="22"/>
        </w:rPr>
        <w:tab/>
        <w:t xml:space="preserve">che nei propri confronti non ricorre la causa di esclusione di cui all’art.38 c. 1 </w:t>
      </w:r>
      <w:del w:id="45" w:author="Cosimelli, Federica (IT - Roma)" w:date="2014-12-02T19:33:00Z">
        <w:r w:rsidRPr="00214A2E" w:rsidDel="00776A6E">
          <w:rPr>
            <w:sz w:val="22"/>
            <w:szCs w:val="22"/>
          </w:rPr>
          <w:delText xml:space="preserve"> </w:delText>
        </w:r>
      </w:del>
      <w:r w:rsidRPr="00214A2E">
        <w:rPr>
          <w:sz w:val="22"/>
          <w:szCs w:val="22"/>
        </w:rPr>
        <w:t xml:space="preserve">lett. </w:t>
      </w:r>
      <w:proofErr w:type="spellStart"/>
      <w:r w:rsidRPr="00214A2E">
        <w:rPr>
          <w:sz w:val="22"/>
          <w:szCs w:val="22"/>
        </w:rPr>
        <w:t>mter</w:t>
      </w:r>
      <w:proofErr w:type="spellEnd"/>
      <w:r w:rsidRPr="00214A2E">
        <w:rPr>
          <w:sz w:val="22"/>
          <w:szCs w:val="22"/>
        </w:rPr>
        <w:t xml:space="preserve">) del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 xml:space="preserve">. </w:t>
      </w:r>
      <w:ins w:id="46" w:author="Cosimelli, Federica (IT - Roma)" w:date="2014-12-02T19:33:00Z">
        <w:r w:rsidR="00776A6E">
          <w:rPr>
            <w:sz w:val="22"/>
            <w:szCs w:val="22"/>
          </w:rPr>
          <w:t xml:space="preserve">n. </w:t>
        </w:r>
      </w:ins>
      <w:r w:rsidRPr="00214A2E">
        <w:rPr>
          <w:sz w:val="22"/>
          <w:szCs w:val="22"/>
        </w:rPr>
        <w:t>163/</w:t>
      </w:r>
      <w:ins w:id="47" w:author="Cosimelli, Federica (IT - Roma)" w:date="2014-12-02T19:33:00Z">
        <w:r w:rsidR="00776A6E">
          <w:rPr>
            <w:sz w:val="22"/>
            <w:szCs w:val="22"/>
          </w:rPr>
          <w:t>20</w:t>
        </w:r>
      </w:ins>
      <w:r w:rsidRPr="00214A2E">
        <w:rPr>
          <w:sz w:val="22"/>
          <w:szCs w:val="22"/>
        </w:rPr>
        <w:t xml:space="preserve">06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, sulla base dei dati che emergono dall’osservatorio;</w:t>
      </w:r>
    </w:p>
    <w:p w:rsidR="00C70BA1" w:rsidRPr="00214A2E" w:rsidRDefault="00C70BA1" w:rsidP="00DC0431">
      <w:pPr>
        <w:widowControl w:val="0"/>
        <w:spacing w:after="120" w:line="360" w:lineRule="auto"/>
        <w:ind w:left="568"/>
        <w:jc w:val="both"/>
        <w:rPr>
          <w:b/>
          <w:sz w:val="22"/>
          <w:szCs w:val="22"/>
        </w:rPr>
      </w:pPr>
      <w:proofErr w:type="spellStart"/>
      <w:r w:rsidRPr="00214A2E">
        <w:rPr>
          <w:b/>
          <w:sz w:val="22"/>
          <w:szCs w:val="22"/>
        </w:rPr>
        <w:t>m</w:t>
      </w:r>
      <w:r w:rsidR="00CA0A58">
        <w:rPr>
          <w:b/>
          <w:sz w:val="22"/>
          <w:szCs w:val="22"/>
        </w:rPr>
        <w:t>-</w:t>
      </w:r>
      <w:r w:rsidRPr="00214A2E">
        <w:rPr>
          <w:b/>
          <w:sz w:val="22"/>
          <w:szCs w:val="22"/>
        </w:rPr>
        <w:t>quater</w:t>
      </w:r>
      <w:proofErr w:type="spellEnd"/>
      <w:r w:rsidRPr="00214A2E">
        <w:rPr>
          <w:b/>
          <w:sz w:val="22"/>
          <w:szCs w:val="22"/>
        </w:rPr>
        <w:t>)</w:t>
      </w:r>
      <w:r w:rsidRPr="00214A2E">
        <w:rPr>
          <w:sz w:val="22"/>
          <w:szCs w:val="22"/>
        </w:rPr>
        <w:t xml:space="preserve"> che: </w:t>
      </w:r>
      <w:r w:rsidRPr="00214A2E">
        <w:rPr>
          <w:b/>
          <w:i/>
          <w:sz w:val="22"/>
          <w:szCs w:val="22"/>
        </w:rPr>
        <w:t>[barrare la sola casella che interessa]</w:t>
      </w:r>
    </w:p>
    <w:p w:rsidR="00C70BA1" w:rsidRPr="00214A2E" w:rsidRDefault="00C70BA1" w:rsidP="00DC0431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sussiste</w:t>
      </w:r>
      <w:r w:rsidRPr="00214A2E">
        <w:rPr>
          <w:sz w:val="22"/>
          <w:szCs w:val="22"/>
        </w:rPr>
        <w:t xml:space="preserve"> alcuna situazioni di controllo di cui all’art.</w:t>
      </w:r>
      <w:ins w:id="48" w:author="Cosimelli, Federica (IT - Roma)" w:date="2014-12-02T19:33:00Z">
        <w:r w:rsidR="00776A6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2359 </w:t>
      </w:r>
      <w:del w:id="49" w:author="Cosimelli, Federica (IT - Roma)" w:date="2014-12-02T19:33:00Z">
        <w:r w:rsidRPr="00214A2E" w:rsidDel="00776A6E">
          <w:rPr>
            <w:sz w:val="22"/>
            <w:szCs w:val="22"/>
          </w:rPr>
          <w:delText>cod. civ.</w:delText>
        </w:r>
      </w:del>
      <w:ins w:id="50" w:author="Cosimelli, Federica (IT - Roma)" w:date="2014-12-02T19:33:00Z">
        <w:r w:rsidR="00776A6E">
          <w:rPr>
            <w:sz w:val="22"/>
            <w:szCs w:val="22"/>
          </w:rPr>
          <w:t>codice civile</w:t>
        </w:r>
      </w:ins>
      <w:r w:rsidRPr="00214A2E">
        <w:rPr>
          <w:sz w:val="22"/>
          <w:szCs w:val="22"/>
        </w:rPr>
        <w:t>, né in una qualsiasi relazione, anche di fatto, che comporti che le offerte siano imputabili ad un unico centro decisionale con altra Impresa che partecipi in concorrenza alla presente gara singolarmente o quale componente di raggruppamento di imprese o consorzio e di aver formulato l'offerta autonomamente;</w:t>
      </w:r>
    </w:p>
    <w:p w:rsidR="00C70BA1" w:rsidRPr="00214A2E" w:rsidRDefault="00C70BA1" w:rsidP="00DC0431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DC0431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non essere</w:t>
      </w:r>
      <w:r w:rsidRPr="00214A2E">
        <w:rPr>
          <w:sz w:val="22"/>
          <w:szCs w:val="22"/>
        </w:rPr>
        <w:t xml:space="preserve"> a conoscenza della partecipazione alla medesima procedura di soggetti che si trovano, rispetto al concorrente, in una delle situazioni di controllo di cui all'art</w:t>
      </w:r>
      <w:ins w:id="51" w:author="Cosimelli, Federica (IT - Roma)" w:date="2014-12-02T19:33:00Z">
        <w:r w:rsidR="00776A6E">
          <w:rPr>
            <w:sz w:val="22"/>
            <w:szCs w:val="22"/>
          </w:rPr>
          <w:t>.</w:t>
        </w:r>
      </w:ins>
      <w:del w:id="52" w:author="Cosimelli, Federica (IT - Roma)" w:date="2014-12-02T19:33:00Z">
        <w:r w:rsidRPr="00214A2E" w:rsidDel="00776A6E">
          <w:rPr>
            <w:sz w:val="22"/>
            <w:szCs w:val="22"/>
          </w:rPr>
          <w:delText>icolo</w:delText>
        </w:r>
      </w:del>
      <w:r w:rsidRPr="00214A2E">
        <w:rPr>
          <w:sz w:val="22"/>
          <w:szCs w:val="22"/>
        </w:rPr>
        <w:t xml:space="preserve"> 2359 del codice civile, e di aver formulato l'offerta autonomamente;</w:t>
      </w:r>
    </w:p>
    <w:p w:rsidR="00C70BA1" w:rsidRPr="00214A2E" w:rsidRDefault="00C70BA1" w:rsidP="00DC0431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sz w:val="22"/>
          <w:szCs w:val="22"/>
        </w:rPr>
        <w:t xml:space="preserve"> </w:t>
      </w: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B1038C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essere</w:t>
      </w:r>
      <w:r w:rsidRPr="00214A2E">
        <w:rPr>
          <w:sz w:val="22"/>
          <w:szCs w:val="22"/>
        </w:rPr>
        <w:t xml:space="preserve"> a conoscenza della partecipazione alla procedura di ________________ </w:t>
      </w:r>
      <w:r w:rsidRPr="00214A2E">
        <w:rPr>
          <w:b/>
          <w:i/>
          <w:sz w:val="22"/>
          <w:szCs w:val="22"/>
        </w:rPr>
        <w:t>[indicare la denominazione dell’operatore economico]</w:t>
      </w:r>
      <w:r w:rsidRPr="00214A2E">
        <w:rPr>
          <w:sz w:val="22"/>
          <w:szCs w:val="22"/>
        </w:rPr>
        <w:t>, operatore economico che si trova, rispetto ad essa,  in una situazione di controllo di cui all’art.</w:t>
      </w:r>
      <w:ins w:id="53" w:author="Cosimelli, Federica (IT - Roma)" w:date="2014-12-02T19:33:00Z">
        <w:r w:rsidR="00776A6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2359 del cod. civ. e di aver formulato l’offerta autonomamente.</w:t>
      </w:r>
    </w:p>
    <w:p w:rsidR="00C70BA1" w:rsidRPr="00214A2E" w:rsidRDefault="00C70BA1" w:rsidP="00DC0431">
      <w:pPr>
        <w:numPr>
          <w:ilvl w:val="0"/>
          <w:numId w:val="20"/>
        </w:numPr>
        <w:tabs>
          <w:tab w:val="clear" w:pos="2040"/>
          <w:tab w:val="num" w:pos="0"/>
          <w:tab w:val="num" w:pos="360"/>
          <w:tab w:val="num" w:pos="720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di non versare, </w:t>
      </w:r>
      <w:del w:id="54" w:author="Cosimelli, Federica (IT - Roma)" w:date="2014-12-02T19:21:00Z">
        <w:r w:rsidRPr="00214A2E" w:rsidDel="008D0C40">
          <w:rPr>
            <w:sz w:val="22"/>
            <w:szCs w:val="22"/>
          </w:rPr>
          <w:delText xml:space="preserve">nella </w:delText>
        </w:r>
      </w:del>
      <w:ins w:id="55" w:author="Cosimelli, Federica (IT - Roma)" w:date="2014-12-02T19:21:00Z">
        <w:r w:rsidR="008D0C40" w:rsidRPr="00214A2E">
          <w:rPr>
            <w:sz w:val="22"/>
            <w:szCs w:val="22"/>
          </w:rPr>
          <w:t>nell</w:t>
        </w:r>
        <w:r w:rsidR="008D0C40">
          <w:rPr>
            <w:sz w:val="22"/>
            <w:szCs w:val="22"/>
          </w:rPr>
          <w:t>e</w:t>
        </w:r>
        <w:r w:rsidR="008D0C4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fattispecie di cui a</w:t>
      </w:r>
      <w:ins w:id="56" w:author="Cosimelli, Federica (IT - Roma)" w:date="2014-12-02T19:02:00Z">
        <w:r w:rsidR="00214A2E" w:rsidRPr="00214A2E">
          <w:rPr>
            <w:sz w:val="22"/>
            <w:szCs w:val="22"/>
          </w:rPr>
          <w:t xml:space="preserve">gli </w:t>
        </w:r>
      </w:ins>
      <w:del w:id="57" w:author="Cosimelli, Federica (IT - Roma)" w:date="2014-12-02T19:02:00Z">
        <w:r w:rsidRPr="00214A2E" w:rsidDel="00214A2E">
          <w:rPr>
            <w:sz w:val="22"/>
            <w:szCs w:val="22"/>
          </w:rPr>
          <w:delText>ll’</w:delText>
        </w:r>
      </w:del>
      <w:r w:rsidRPr="00214A2E">
        <w:rPr>
          <w:sz w:val="22"/>
          <w:szCs w:val="22"/>
        </w:rPr>
        <w:t>art.32</w:t>
      </w:r>
      <w:ins w:id="58" w:author="Cosimelli, Federica (IT - Roma)" w:date="2014-12-02T19:03:00Z">
        <w:r w:rsidR="00214A2E" w:rsidRPr="00214A2E">
          <w:rPr>
            <w:sz w:val="22"/>
            <w:szCs w:val="22"/>
          </w:rPr>
          <w:t xml:space="preserve"> </w:t>
        </w:r>
      </w:ins>
      <w:r w:rsidR="00CA0A58">
        <w:rPr>
          <w:sz w:val="22"/>
          <w:szCs w:val="22"/>
        </w:rPr>
        <w:t xml:space="preserve">- </w:t>
      </w:r>
      <w:proofErr w:type="spellStart"/>
      <w:ins w:id="59" w:author="Cosimelli, Federica (IT - Roma)" w:date="2014-12-02T19:03:00Z">
        <w:r w:rsidR="00214A2E" w:rsidRPr="00214A2E">
          <w:rPr>
            <w:sz w:val="22"/>
            <w:szCs w:val="22"/>
          </w:rPr>
          <w:t>ter</w:t>
        </w:r>
        <w:proofErr w:type="spellEnd"/>
        <w:r w:rsidR="00214A2E" w:rsidRPr="00214A2E">
          <w:rPr>
            <w:sz w:val="22"/>
            <w:szCs w:val="22"/>
          </w:rPr>
          <w:t xml:space="preserve"> e 32</w:t>
        </w:r>
      </w:ins>
      <w:r w:rsidRPr="00214A2E">
        <w:rPr>
          <w:sz w:val="22"/>
          <w:szCs w:val="22"/>
        </w:rPr>
        <w:t xml:space="preserve"> </w:t>
      </w:r>
      <w:r w:rsidR="00CA0A58">
        <w:rPr>
          <w:sz w:val="22"/>
          <w:szCs w:val="22"/>
        </w:rPr>
        <w:t xml:space="preserve">- </w:t>
      </w:r>
      <w:proofErr w:type="spellStart"/>
      <w:r w:rsidRPr="00214A2E">
        <w:rPr>
          <w:sz w:val="22"/>
          <w:szCs w:val="22"/>
        </w:rPr>
        <w:t>quater</w:t>
      </w:r>
      <w:proofErr w:type="spellEnd"/>
      <w:r w:rsidRPr="00214A2E">
        <w:rPr>
          <w:sz w:val="22"/>
          <w:szCs w:val="22"/>
        </w:rPr>
        <w:t xml:space="preserve"> c.p. o fattispecie equivalenti;</w:t>
      </w:r>
    </w:p>
    <w:p w:rsidR="00C70BA1" w:rsidRPr="00214A2E" w:rsidRDefault="00C70BA1" w:rsidP="00DC0431">
      <w:pPr>
        <w:numPr>
          <w:ilvl w:val="0"/>
          <w:numId w:val="20"/>
        </w:numPr>
        <w:tabs>
          <w:tab w:val="clear" w:pos="2040"/>
          <w:tab w:val="num" w:pos="0"/>
          <w:tab w:val="num" w:pos="360"/>
          <w:tab w:val="num" w:pos="720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di non versare nelle fattispecie di cui all’art.</w:t>
      </w:r>
      <w:ins w:id="60" w:author="Cosimelli, Federica (IT - Roma)" w:date="2014-12-02T19:33:00Z">
        <w:r w:rsidR="00776A6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253, commi 1 e 2, D.P.R. </w:t>
      </w:r>
      <w:ins w:id="61" w:author="Cosimelli, Federica (IT - Roma)" w:date="2014-12-02T19:33:00Z">
        <w:r w:rsidR="00776A6E">
          <w:rPr>
            <w:sz w:val="22"/>
            <w:szCs w:val="22"/>
          </w:rPr>
          <w:t xml:space="preserve">n. </w:t>
        </w:r>
      </w:ins>
      <w:r w:rsidRPr="00214A2E">
        <w:rPr>
          <w:sz w:val="22"/>
          <w:szCs w:val="22"/>
        </w:rPr>
        <w:t xml:space="preserve">207/2010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;</w:t>
      </w:r>
    </w:p>
    <w:p w:rsidR="00C70BA1" w:rsidRPr="00214A2E" w:rsidDel="00214A2E" w:rsidRDefault="00C70BA1" w:rsidP="00DC0431">
      <w:pPr>
        <w:numPr>
          <w:ilvl w:val="0"/>
          <w:numId w:val="20"/>
        </w:numPr>
        <w:tabs>
          <w:tab w:val="clear" w:pos="2040"/>
          <w:tab w:val="num" w:pos="0"/>
          <w:tab w:val="num" w:pos="360"/>
          <w:tab w:val="num" w:pos="720"/>
        </w:tabs>
        <w:spacing w:after="120" w:line="360" w:lineRule="auto"/>
        <w:ind w:left="357" w:hanging="357"/>
        <w:jc w:val="both"/>
        <w:rPr>
          <w:del w:id="62" w:author="Cosimelli, Federica (IT - Roma)" w:date="2014-12-02T19:03:00Z"/>
          <w:sz w:val="22"/>
          <w:szCs w:val="22"/>
        </w:rPr>
      </w:pPr>
      <w:del w:id="63" w:author="Cosimelli, Federica (IT - Roma)" w:date="2014-12-02T19:03:00Z">
        <w:r w:rsidRPr="00214A2E" w:rsidDel="00214A2E">
          <w:rPr>
            <w:sz w:val="22"/>
            <w:szCs w:val="22"/>
          </w:rPr>
          <w:delText xml:space="preserve">che allega alla presente dichiarazione prospetto e/o elenco cumulativi del personale (dipendenti, collaboratori con contratto di collaborazione coordinata e continuativa fino al termine di validità previsto dall’art.86, d.lg.276/2003, collaboratori a progetto in caso di soggetti non esercenti arti e professioni </w:delText>
        </w:r>
        <w:r w:rsidRPr="00214A2E" w:rsidDel="00214A2E">
          <w:rPr>
            <w:i/>
            <w:iCs/>
            <w:sz w:val="22"/>
            <w:szCs w:val="22"/>
          </w:rPr>
          <w:delText>ex</w:delText>
        </w:r>
        <w:r w:rsidRPr="00214A2E" w:rsidDel="00214A2E">
          <w:rPr>
            <w:sz w:val="22"/>
            <w:szCs w:val="22"/>
          </w:rPr>
          <w:delText xml:space="preserve"> d.lgs. 276/2003, dei lavoratori in somministrazione temporanea di lavoro, consulenti su base annua con rapporto esclusivo con l’offerente iscritti ai relativi albi professionali ove esistenti e muniti di partita iva)</w:delText>
        </w:r>
      </w:del>
    </w:p>
    <w:p w:rsidR="00C70BA1" w:rsidRPr="00214A2E" w:rsidRDefault="00C70BA1" w:rsidP="00634ED8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Luogo e data </w:t>
      </w:r>
    </w:p>
    <w:p w:rsidR="00C70BA1" w:rsidRPr="00214A2E" w:rsidRDefault="00C70BA1" w:rsidP="00634ED8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_____________________</w:t>
      </w:r>
    </w:p>
    <w:p w:rsidR="00C70BA1" w:rsidRPr="00214A2E" w:rsidRDefault="00C70BA1" w:rsidP="00634ED8">
      <w:pPr>
        <w:pStyle w:val="Corpodeltesto2"/>
        <w:widowControl w:val="0"/>
        <w:tabs>
          <w:tab w:val="left" w:pos="708"/>
        </w:tabs>
        <w:ind w:left="7655"/>
        <w:rPr>
          <w:sz w:val="22"/>
          <w:szCs w:val="22"/>
        </w:rPr>
      </w:pPr>
      <w:r w:rsidRPr="00214A2E">
        <w:rPr>
          <w:sz w:val="22"/>
          <w:szCs w:val="22"/>
        </w:rPr>
        <w:t>FIRMA</w:t>
      </w:r>
    </w:p>
    <w:p w:rsidR="00C70BA1" w:rsidRPr="00214A2E" w:rsidRDefault="00C70BA1" w:rsidP="004D1769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 w:rsidRPr="00214A2E">
        <w:rPr>
          <w:sz w:val="22"/>
          <w:szCs w:val="22"/>
        </w:rPr>
        <w:t>__________________________</w:t>
      </w:r>
      <w:r w:rsidRPr="00214A2E">
        <w:rPr>
          <w:b/>
          <w:sz w:val="22"/>
          <w:szCs w:val="22"/>
        </w:rPr>
        <w:br w:type="page"/>
      </w:r>
    </w:p>
    <w:p w:rsidR="00C70BA1" w:rsidRPr="00214A2E" w:rsidRDefault="00C70BA1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C70BA1" w:rsidRPr="00214A2E" w:rsidRDefault="00C70BA1" w:rsidP="00A204E8">
      <w:pPr>
        <w:tabs>
          <w:tab w:val="num" w:pos="360"/>
          <w:tab w:val="num" w:pos="720"/>
        </w:tabs>
        <w:spacing w:after="120" w:line="360" w:lineRule="auto"/>
        <w:jc w:val="both"/>
        <w:rPr>
          <w:i/>
          <w:color w:val="000000"/>
          <w:sz w:val="22"/>
          <w:szCs w:val="22"/>
        </w:rPr>
      </w:pPr>
      <w:r w:rsidRPr="00214A2E">
        <w:rPr>
          <w:i/>
          <w:sz w:val="22"/>
          <w:szCs w:val="22"/>
        </w:rPr>
        <w:t xml:space="preserve">in caso di </w:t>
      </w:r>
      <w:r w:rsidRPr="00214A2E">
        <w:rPr>
          <w:b/>
          <w:bCs/>
          <w:i/>
          <w:sz w:val="22"/>
          <w:szCs w:val="22"/>
          <w:u w:val="single"/>
        </w:rPr>
        <w:t xml:space="preserve">SOCIETÀ </w:t>
      </w:r>
      <w:proofErr w:type="spellStart"/>
      <w:r w:rsidRPr="00214A2E">
        <w:rPr>
          <w:b/>
          <w:bCs/>
          <w:i/>
          <w:sz w:val="22"/>
          <w:szCs w:val="22"/>
          <w:u w:val="single"/>
        </w:rPr>
        <w:t>DI</w:t>
      </w:r>
      <w:proofErr w:type="spellEnd"/>
      <w:r w:rsidRPr="00214A2E">
        <w:rPr>
          <w:b/>
          <w:bCs/>
          <w:i/>
          <w:sz w:val="22"/>
          <w:szCs w:val="22"/>
          <w:u w:val="single"/>
        </w:rPr>
        <w:t xml:space="preserve"> INGEGNERIA</w:t>
      </w:r>
      <w:ins w:id="64" w:author="Cosimelli, Federica (IT - Roma)" w:date="2014-12-02T19:03:00Z">
        <w:r w:rsidR="00214A2E" w:rsidRPr="00214A2E">
          <w:rPr>
            <w:b/>
            <w:bCs/>
            <w:i/>
            <w:sz w:val="22"/>
            <w:szCs w:val="22"/>
            <w:u w:val="single"/>
          </w:rPr>
          <w:t xml:space="preserve"> / CONSORZI STABILI: Società Consorziate in forma di Società di Ingegneria</w:t>
        </w:r>
      </w:ins>
    </w:p>
    <w:p w:rsidR="00C70BA1" w:rsidRPr="00214A2E" w:rsidRDefault="00C70BA1" w:rsidP="00A204E8">
      <w:pPr>
        <w:tabs>
          <w:tab w:val="num" w:pos="360"/>
          <w:tab w:val="num" w:pos="720"/>
        </w:tabs>
        <w:spacing w:after="120"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Il sottoscritto: </w:t>
      </w:r>
    </w:p>
    <w:p w:rsidR="00C70BA1" w:rsidRPr="00214A2E" w:rsidRDefault="00C70BA1" w:rsidP="007B00E1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proofErr w:type="spellStart"/>
      <w:r w:rsidRPr="00214A2E">
        <w:rPr>
          <w:iCs/>
          <w:color w:val="000000"/>
          <w:sz w:val="22"/>
          <w:szCs w:val="22"/>
        </w:rPr>
        <w:t>……………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 Nome  </w:t>
      </w:r>
      <w:proofErr w:type="spellStart"/>
      <w:r w:rsidRPr="00214A2E">
        <w:rPr>
          <w:iCs/>
          <w:color w:val="000000"/>
          <w:sz w:val="22"/>
          <w:szCs w:val="22"/>
        </w:rPr>
        <w:t>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 nato a  </w:t>
      </w:r>
      <w:proofErr w:type="spellStart"/>
      <w:r w:rsidRPr="00214A2E">
        <w:rPr>
          <w:iCs/>
          <w:color w:val="000000"/>
          <w:sz w:val="22"/>
          <w:szCs w:val="22"/>
        </w:rPr>
        <w:t>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.. il </w:t>
      </w:r>
      <w:proofErr w:type="spellStart"/>
      <w:r w:rsidRPr="00214A2E">
        <w:rPr>
          <w:iCs/>
          <w:color w:val="000000"/>
          <w:sz w:val="22"/>
          <w:szCs w:val="22"/>
        </w:rPr>
        <w:t>……………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 in qualità di legale rappresentante della società di </w:t>
      </w:r>
      <w:proofErr w:type="spellStart"/>
      <w:r w:rsidRPr="00214A2E">
        <w:rPr>
          <w:iCs/>
          <w:color w:val="000000"/>
          <w:sz w:val="22"/>
          <w:szCs w:val="22"/>
        </w:rPr>
        <w:t>ingegneria…………………………………</w:t>
      </w:r>
      <w:proofErr w:type="spellEnd"/>
      <w:r w:rsidRPr="00214A2E">
        <w:rPr>
          <w:iCs/>
          <w:color w:val="000000"/>
          <w:sz w:val="22"/>
          <w:szCs w:val="22"/>
        </w:rPr>
        <w:t>.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214A2E">
        <w:rPr>
          <w:i/>
          <w:iCs/>
          <w:color w:val="000000"/>
          <w:sz w:val="22"/>
          <w:szCs w:val="22"/>
        </w:rPr>
        <w:t>C.F………………………………</w:t>
      </w:r>
      <w:proofErr w:type="spellEnd"/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 xml:space="preserve">e P. </w:t>
      </w:r>
      <w:proofErr w:type="spellStart"/>
      <w:r w:rsidRPr="00214A2E">
        <w:rPr>
          <w:iCs/>
          <w:color w:val="000000"/>
          <w:sz w:val="22"/>
          <w:szCs w:val="22"/>
        </w:rPr>
        <w:t>IVA…………………………………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.., con sede legale  in </w:t>
      </w:r>
      <w:proofErr w:type="spellStart"/>
      <w:r w:rsidRPr="00214A2E">
        <w:rPr>
          <w:iCs/>
          <w:color w:val="000000"/>
          <w:sz w:val="22"/>
          <w:szCs w:val="22"/>
        </w:rPr>
        <w:t>…………………………………</w:t>
      </w:r>
      <w:proofErr w:type="spellEnd"/>
      <w:r w:rsidRPr="00214A2E">
        <w:rPr>
          <w:iCs/>
          <w:color w:val="000000"/>
          <w:sz w:val="22"/>
          <w:szCs w:val="22"/>
        </w:rPr>
        <w:t>.</w:t>
      </w:r>
    </w:p>
    <w:p w:rsidR="00C70BA1" w:rsidRPr="00214A2E" w:rsidRDefault="00C70BA1" w:rsidP="007B00E1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C70BA1" w:rsidRPr="00214A2E" w:rsidRDefault="00C70BA1" w:rsidP="007B00E1">
      <w:pPr>
        <w:widowControl w:val="0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ai sensi e per gli effetti dell’art.</w:t>
      </w:r>
      <w:ins w:id="65" w:author="Cosimelli, Federica (IT - Roma)" w:date="2014-12-02T19:33:00Z">
        <w:r w:rsidR="00776A6E">
          <w:rPr>
            <w:color w:val="000000"/>
            <w:sz w:val="22"/>
            <w:szCs w:val="22"/>
          </w:rPr>
          <w:t xml:space="preserve"> </w:t>
        </w:r>
      </w:ins>
      <w:r w:rsidRPr="00214A2E">
        <w:rPr>
          <w:color w:val="000000"/>
          <w:sz w:val="22"/>
          <w:szCs w:val="22"/>
        </w:rPr>
        <w:t>76 del D.P.R. n.</w:t>
      </w:r>
      <w:ins w:id="66" w:author="Cosimelli, Federica (IT - Roma)" w:date="2014-12-02T19:33:00Z">
        <w:r w:rsidR="00776A6E">
          <w:rPr>
            <w:color w:val="000000"/>
            <w:sz w:val="22"/>
            <w:szCs w:val="22"/>
          </w:rPr>
          <w:t xml:space="preserve"> </w:t>
        </w:r>
      </w:ins>
      <w:r w:rsidRPr="00214A2E">
        <w:rPr>
          <w:color w:val="000000"/>
          <w:sz w:val="22"/>
          <w:szCs w:val="22"/>
        </w:rPr>
        <w:t xml:space="preserve">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C70BA1" w:rsidRPr="00214A2E" w:rsidRDefault="00C70BA1" w:rsidP="007B00E1">
      <w:pPr>
        <w:widowControl w:val="0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fini della partecipazione alla presente gara </w:t>
      </w:r>
    </w:p>
    <w:p w:rsidR="00C70BA1" w:rsidRPr="00214A2E" w:rsidRDefault="00C70BA1" w:rsidP="00A12E3B">
      <w:pPr>
        <w:widowControl w:val="0"/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</w:p>
    <w:p w:rsidR="00C70BA1" w:rsidRPr="00214A2E" w:rsidRDefault="00C70BA1" w:rsidP="007B00E1">
      <w:pPr>
        <w:pStyle w:val="Paragrafoelenco"/>
        <w:numPr>
          <w:ilvl w:val="0"/>
          <w:numId w:val="19"/>
        </w:numPr>
        <w:spacing w:before="120" w:after="120"/>
        <w:jc w:val="center"/>
        <w:outlineLvl w:val="0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DICHIARA SOTTO LA PROPRIA RESPONSABILITÀ</w:t>
      </w:r>
    </w:p>
    <w:p w:rsidR="00C70BA1" w:rsidRPr="00214A2E" w:rsidRDefault="00C70BA1" w:rsidP="00A12E3B">
      <w:pPr>
        <w:pStyle w:val="Paragrafoelenco"/>
        <w:spacing w:before="120" w:after="120"/>
        <w:ind w:left="360"/>
        <w:outlineLvl w:val="0"/>
        <w:rPr>
          <w:b/>
          <w:sz w:val="22"/>
          <w:szCs w:val="22"/>
        </w:rPr>
      </w:pPr>
    </w:p>
    <w:p w:rsidR="00C70BA1" w:rsidRPr="00214A2E" w:rsidRDefault="00C70BA1" w:rsidP="00A12E3B">
      <w:pPr>
        <w:pStyle w:val="Paragrafoelenco"/>
        <w:spacing w:before="120" w:after="120"/>
        <w:ind w:left="360"/>
        <w:outlineLvl w:val="0"/>
        <w:rPr>
          <w:b/>
          <w:sz w:val="22"/>
          <w:szCs w:val="22"/>
        </w:rPr>
      </w:pPr>
    </w:p>
    <w:p w:rsidR="00C70BA1" w:rsidRPr="00214A2E" w:rsidRDefault="00C70BA1" w:rsidP="00A204E8">
      <w:pPr>
        <w:numPr>
          <w:ilvl w:val="0"/>
          <w:numId w:val="29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partecipa quale società di ingegneria costituita</w:t>
      </w:r>
      <w:r w:rsidR="00CA0A58">
        <w:rPr>
          <w:sz w:val="22"/>
          <w:szCs w:val="22"/>
        </w:rPr>
        <w:t xml:space="preserve"> in conformità al disposto dell’</w:t>
      </w:r>
      <w:r w:rsidRPr="00214A2E">
        <w:rPr>
          <w:sz w:val="22"/>
          <w:szCs w:val="22"/>
        </w:rPr>
        <w:t xml:space="preserve">art.90, comma 2, lett. b), </w:t>
      </w:r>
      <w:ins w:id="67" w:author="Cosimelli, Federica (IT - Roma)" w:date="2014-12-02T19:34:00Z">
        <w:r w:rsidR="00776A6E" w:rsidRPr="00214A2E">
          <w:rPr>
            <w:iCs/>
            <w:color w:val="000000"/>
            <w:sz w:val="22"/>
            <w:szCs w:val="22"/>
          </w:rPr>
          <w:t xml:space="preserve">D. </w:t>
        </w:r>
        <w:proofErr w:type="spellStart"/>
        <w:r w:rsidR="00776A6E" w:rsidRPr="00214A2E">
          <w:rPr>
            <w:iCs/>
            <w:color w:val="000000"/>
            <w:sz w:val="22"/>
            <w:szCs w:val="22"/>
          </w:rPr>
          <w:t>Lgs</w:t>
        </w:r>
        <w:proofErr w:type="spellEnd"/>
        <w:r w:rsidR="00776A6E" w:rsidRPr="00214A2E">
          <w:rPr>
            <w:iCs/>
            <w:color w:val="000000"/>
            <w:sz w:val="22"/>
            <w:szCs w:val="22"/>
          </w:rPr>
          <w:t>.</w:t>
        </w:r>
        <w:r w:rsidR="00776A6E">
          <w:rPr>
            <w:iCs/>
            <w:color w:val="000000"/>
            <w:sz w:val="22"/>
            <w:szCs w:val="22"/>
          </w:rPr>
          <w:t xml:space="preserve"> n.</w:t>
        </w:r>
        <w:r w:rsidR="00776A6E" w:rsidRPr="00214A2E">
          <w:rPr>
            <w:iCs/>
            <w:color w:val="000000"/>
            <w:sz w:val="22"/>
            <w:szCs w:val="22"/>
          </w:rPr>
          <w:t xml:space="preserve"> 163/</w:t>
        </w:r>
        <w:r w:rsidR="00776A6E">
          <w:rPr>
            <w:iCs/>
            <w:color w:val="000000"/>
            <w:sz w:val="22"/>
            <w:szCs w:val="22"/>
          </w:rPr>
          <w:t>20</w:t>
        </w:r>
        <w:r w:rsidR="00776A6E" w:rsidRPr="00214A2E">
          <w:rPr>
            <w:iCs/>
            <w:color w:val="000000"/>
            <w:sz w:val="22"/>
            <w:szCs w:val="22"/>
          </w:rPr>
          <w:t xml:space="preserve">06 </w:t>
        </w:r>
        <w:proofErr w:type="spellStart"/>
        <w:r w:rsidR="00776A6E">
          <w:rPr>
            <w:iCs/>
            <w:color w:val="000000"/>
            <w:sz w:val="22"/>
            <w:szCs w:val="22"/>
          </w:rPr>
          <w:t>s.m.i.</w:t>
        </w:r>
        <w:proofErr w:type="spellEnd"/>
        <w:r w:rsidR="00776A6E">
          <w:rPr>
            <w:iCs/>
            <w:color w:val="000000"/>
            <w:sz w:val="22"/>
            <w:szCs w:val="22"/>
          </w:rPr>
          <w:t xml:space="preserve"> </w:t>
        </w:r>
      </w:ins>
      <w:del w:id="68" w:author="Cosimelli, Federica (IT - Roma)" w:date="2014-12-02T19:34:00Z">
        <w:r w:rsidRPr="00214A2E" w:rsidDel="00776A6E">
          <w:rPr>
            <w:sz w:val="22"/>
            <w:szCs w:val="22"/>
          </w:rPr>
          <w:delText xml:space="preserve">d.lgs. 163/2006 </w:delText>
        </w:r>
      </w:del>
      <w:r w:rsidRPr="00214A2E">
        <w:rPr>
          <w:sz w:val="22"/>
          <w:szCs w:val="22"/>
        </w:rPr>
        <w:t>e dell’art.</w:t>
      </w:r>
      <w:ins w:id="69" w:author="Cosimelli, Federica (IT - Roma)" w:date="2014-12-02T19:34:00Z">
        <w:r w:rsidR="00776A6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254, D.P.R. </w:t>
      </w:r>
      <w:ins w:id="70" w:author="Cosimelli, Federica (IT - Roma)" w:date="2014-12-02T19:34:00Z">
        <w:r w:rsidR="00776A6E">
          <w:rPr>
            <w:sz w:val="22"/>
            <w:szCs w:val="22"/>
          </w:rPr>
          <w:t xml:space="preserve">n. </w:t>
        </w:r>
      </w:ins>
      <w:r w:rsidRPr="00214A2E">
        <w:rPr>
          <w:sz w:val="22"/>
          <w:szCs w:val="22"/>
        </w:rPr>
        <w:t xml:space="preserve">207/2010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; (</w:t>
      </w:r>
      <w:r w:rsidRPr="00214A2E">
        <w:rPr>
          <w:i/>
          <w:sz w:val="22"/>
          <w:szCs w:val="22"/>
        </w:rPr>
        <w:t>oppure indicare la legislazione equivalente per i concorrenti stabiliti in altri Paesi esteri</w:t>
      </w:r>
      <w:r w:rsidRPr="00214A2E">
        <w:rPr>
          <w:sz w:val="22"/>
          <w:szCs w:val="22"/>
        </w:rPr>
        <w:t>);</w:t>
      </w:r>
    </w:p>
    <w:p w:rsidR="00C70BA1" w:rsidRPr="00214A2E" w:rsidRDefault="00C70BA1" w:rsidP="00A204E8">
      <w:pPr>
        <w:numPr>
          <w:ilvl w:val="0"/>
          <w:numId w:val="29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questa Società è iscritta dal _________ al Registro delle Imprese di ___________, al numero ___________, costituita con atto del _______________, capitale sociale deliberato Euro _____________, capitale sociale sottoscritto Euro __________________, capitale sociale versato Euro _________________________, termine di durata della società ____________, </w:t>
      </w:r>
    </w:p>
    <w:p w:rsidR="00C70BA1" w:rsidRPr="00214A2E" w:rsidRDefault="00C70BA1" w:rsidP="00A204E8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ha ad oggetto sociale: _______________________________________________________________</w:t>
      </w:r>
    </w:p>
    <w:p w:rsidR="00C70BA1" w:rsidRPr="00214A2E" w:rsidRDefault="00C70BA1" w:rsidP="00A204E8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________________________________________________________________________________________________________________________________________________________________________codice attività ________________________________________________________________________</w:t>
      </w:r>
    </w:p>
    <w:p w:rsidR="00C70BA1" w:rsidRPr="00214A2E" w:rsidRDefault="00C70BA1" w:rsidP="00A204E8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ragione o denominazione sociale_________________________________________________________</w:t>
      </w:r>
    </w:p>
    <w:p w:rsidR="00C70BA1" w:rsidRPr="00214A2E" w:rsidRDefault="00C70BA1" w:rsidP="00A204E8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natura giuridica ______________________________________________________________________</w:t>
      </w:r>
    </w:p>
    <w:p w:rsidR="00C70BA1" w:rsidRPr="00214A2E" w:rsidRDefault="00C70BA1" w:rsidP="00A204E8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data inizio attività ____________________________________________________________________</w:t>
      </w:r>
    </w:p>
    <w:p w:rsidR="00C70BA1" w:rsidRPr="00214A2E" w:rsidRDefault="00C70BA1" w:rsidP="00A204E8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data cessazione attività ________________________________________________________________</w:t>
      </w:r>
    </w:p>
    <w:p w:rsidR="00C70BA1" w:rsidRPr="00214A2E" w:rsidRDefault="00C70BA1" w:rsidP="00A204E8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oggetto attività ______________________________________________________________________</w:t>
      </w:r>
    </w:p>
    <w:p w:rsidR="00C70BA1" w:rsidRPr="00214A2E" w:rsidRDefault="00C70BA1" w:rsidP="00A204E8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___________________________________________________________________________________</w:t>
      </w:r>
    </w:p>
    <w:p w:rsidR="00C70BA1" w:rsidRPr="00214A2E" w:rsidRDefault="00C70BA1" w:rsidP="00A204E8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lastRenderedPageBreak/>
        <w:t>codice attività _______________________________________________________________________</w:t>
      </w:r>
    </w:p>
    <w:p w:rsidR="00C70BA1" w:rsidRPr="00214A2E" w:rsidRDefault="00C70BA1" w:rsidP="00A204E8">
      <w:pPr>
        <w:spacing w:after="120" w:line="360" w:lineRule="auto"/>
        <w:ind w:left="360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i soci</w:t>
      </w:r>
      <w:r w:rsidRPr="00214A2E">
        <w:rPr>
          <w:rStyle w:val="Rimandonotaapidipagina"/>
          <w:sz w:val="22"/>
          <w:szCs w:val="22"/>
        </w:rPr>
        <w:footnoteReference w:id="5"/>
      </w:r>
      <w:r w:rsidRPr="00214A2E">
        <w:rPr>
          <w:sz w:val="22"/>
          <w:szCs w:val="22"/>
        </w:rPr>
        <w:t>, rappresentanti legali, altri soggetti con potere di rappresentanza, direttori tecnici sono di seguito elencati:</w:t>
      </w:r>
    </w:p>
    <w:tbl>
      <w:tblPr>
        <w:tblW w:w="486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95"/>
        <w:gridCol w:w="2633"/>
        <w:gridCol w:w="1503"/>
        <w:gridCol w:w="1505"/>
        <w:gridCol w:w="1952"/>
      </w:tblGrid>
      <w:tr w:rsidR="00C70BA1" w:rsidRPr="00214A2E" w:rsidTr="00A204E8">
        <w:tc>
          <w:tcPr>
            <w:tcW w:w="1040" w:type="pct"/>
            <w:shd w:val="clear" w:color="auto" w:fill="BFBFBF"/>
          </w:tcPr>
          <w:p w:rsidR="00C70BA1" w:rsidRPr="00214A2E" w:rsidRDefault="00C70BA1" w:rsidP="00A204E8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1373" w:type="pct"/>
            <w:shd w:val="clear" w:color="auto" w:fill="BFBFBF"/>
          </w:tcPr>
          <w:p w:rsidR="00C70BA1" w:rsidRPr="00214A2E" w:rsidRDefault="00C70BA1" w:rsidP="00A204E8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784" w:type="pct"/>
            <w:shd w:val="clear" w:color="auto" w:fill="BFBFBF"/>
          </w:tcPr>
          <w:p w:rsidR="00C70BA1" w:rsidRPr="00214A2E" w:rsidRDefault="00C70BA1" w:rsidP="00A204E8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785" w:type="pct"/>
            <w:shd w:val="clear" w:color="auto" w:fill="BFBFBF"/>
          </w:tcPr>
          <w:p w:rsidR="00C70BA1" w:rsidRPr="00214A2E" w:rsidRDefault="00C70BA1" w:rsidP="00A204E8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018" w:type="pct"/>
            <w:shd w:val="clear" w:color="auto" w:fill="BFBFBF"/>
          </w:tcPr>
          <w:p w:rsidR="00C70BA1" w:rsidRPr="00214A2E" w:rsidRDefault="00C70BA1" w:rsidP="00A204E8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C70BA1" w:rsidRPr="00214A2E" w:rsidTr="00A204E8">
        <w:tc>
          <w:tcPr>
            <w:tcW w:w="1040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</w:tr>
      <w:tr w:rsidR="00C70BA1" w:rsidRPr="00214A2E" w:rsidTr="00A204E8">
        <w:tc>
          <w:tcPr>
            <w:tcW w:w="1040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</w:tr>
      <w:tr w:rsidR="00C70BA1" w:rsidRPr="00214A2E" w:rsidTr="00A204E8">
        <w:tc>
          <w:tcPr>
            <w:tcW w:w="1040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</w:tr>
      <w:tr w:rsidR="00C70BA1" w:rsidRPr="00214A2E" w:rsidTr="00A204E8">
        <w:tc>
          <w:tcPr>
            <w:tcW w:w="1040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</w:tr>
    </w:tbl>
    <w:p w:rsidR="00C70BA1" w:rsidRPr="00214A2E" w:rsidRDefault="00C70BA1" w:rsidP="00A204E8">
      <w:pPr>
        <w:spacing w:after="120" w:line="360" w:lineRule="auto"/>
        <w:jc w:val="both"/>
        <w:rPr>
          <w:i/>
          <w:sz w:val="22"/>
          <w:szCs w:val="22"/>
        </w:rPr>
      </w:pPr>
    </w:p>
    <w:p w:rsidR="00C70BA1" w:rsidRPr="00214A2E" w:rsidRDefault="00C70BA1" w:rsidP="00A204E8">
      <w:pPr>
        <w:widowControl w:val="0"/>
        <w:spacing w:after="120"/>
        <w:ind w:left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e che nulla osta ai fini </w:t>
      </w:r>
      <w:del w:id="71" w:author="Cosimelli, Federica (IT - Roma)" w:date="2014-12-02T19:34:00Z">
        <w:r w:rsidRPr="00214A2E" w:rsidDel="00776A6E">
          <w:rPr>
            <w:sz w:val="22"/>
            <w:szCs w:val="22"/>
          </w:rPr>
          <w:delText xml:space="preserve">dell’articolo </w:delText>
        </w:r>
      </w:del>
      <w:ins w:id="72" w:author="Cosimelli, Federica (IT - Roma)" w:date="2014-12-02T19:34:00Z">
        <w:r w:rsidR="00776A6E" w:rsidRPr="00214A2E">
          <w:rPr>
            <w:sz w:val="22"/>
            <w:szCs w:val="22"/>
          </w:rPr>
          <w:t>dell’art</w:t>
        </w:r>
        <w:r w:rsidR="00776A6E">
          <w:rPr>
            <w:sz w:val="22"/>
            <w:szCs w:val="22"/>
          </w:rPr>
          <w:t>.</w:t>
        </w:r>
        <w:r w:rsidR="00776A6E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67 del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 xml:space="preserve">. 6 settembre 2011, n. </w:t>
      </w:r>
      <w:ins w:id="73" w:author="Cosimelli, Federica (IT - Roma)" w:date="2014-12-02T19:04:00Z">
        <w:r w:rsidR="00214A2E" w:rsidRPr="00214A2E">
          <w:rPr>
            <w:sz w:val="22"/>
            <w:szCs w:val="22"/>
          </w:rPr>
          <w:t>1</w:t>
        </w:r>
      </w:ins>
      <w:r w:rsidRPr="00214A2E">
        <w:rPr>
          <w:sz w:val="22"/>
          <w:szCs w:val="22"/>
        </w:rPr>
        <w:t>59 e successive modificazioni.</w:t>
      </w:r>
    </w:p>
    <w:p w:rsidR="00C70BA1" w:rsidRPr="00214A2E" w:rsidRDefault="00C70BA1" w:rsidP="00A12E3B">
      <w:pPr>
        <w:numPr>
          <w:ilvl w:val="0"/>
          <w:numId w:val="29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allega alla presente dichiarazione prospetto e/o elenco cumulativi del personale (dipendenti, collaboratori con contratto di collaborazione coordinata e continuativa fino al termine di validità previsto dall’art.86, </w:t>
      </w:r>
      <w:proofErr w:type="spellStart"/>
      <w:ins w:id="74" w:author="Cosimelli, Federica (IT - Roma)" w:date="2014-12-02T19:04:00Z">
        <w:r w:rsidR="00214A2E">
          <w:rPr>
            <w:sz w:val="22"/>
            <w:szCs w:val="22"/>
          </w:rPr>
          <w:t>D</w:t>
        </w:r>
      </w:ins>
      <w:del w:id="75" w:author="Cosimelli, Federica (IT - Roma)" w:date="2014-12-02T19:04:00Z">
        <w:r w:rsidRPr="00214A2E" w:rsidDel="00214A2E">
          <w:rPr>
            <w:sz w:val="22"/>
            <w:szCs w:val="22"/>
          </w:rPr>
          <w:delText>d</w:delText>
        </w:r>
      </w:del>
      <w:r w:rsidRPr="00214A2E">
        <w:rPr>
          <w:sz w:val="22"/>
          <w:szCs w:val="22"/>
        </w:rPr>
        <w:t>.</w:t>
      </w:r>
      <w:ins w:id="76" w:author="Cosimelli, Federica (IT - Roma)" w:date="2014-12-02T19:04:00Z">
        <w:r w:rsidR="00214A2E">
          <w:rPr>
            <w:sz w:val="22"/>
            <w:szCs w:val="22"/>
          </w:rPr>
          <w:t>L</w:t>
        </w:r>
      </w:ins>
      <w:del w:id="77" w:author="Cosimelli, Federica (IT - Roma)" w:date="2014-12-02T19:04:00Z">
        <w:r w:rsidRPr="00214A2E" w:rsidDel="00214A2E">
          <w:rPr>
            <w:sz w:val="22"/>
            <w:szCs w:val="22"/>
          </w:rPr>
          <w:delText>l</w:delText>
        </w:r>
      </w:del>
      <w:r w:rsidRPr="00214A2E">
        <w:rPr>
          <w:sz w:val="22"/>
          <w:szCs w:val="22"/>
        </w:rPr>
        <w:t>g</w:t>
      </w:r>
      <w:ins w:id="78" w:author="Cosimelli, Federica (IT - Roma)" w:date="2014-12-02T19:04:00Z">
        <w:r w:rsidR="00214A2E">
          <w:rPr>
            <w:sz w:val="22"/>
            <w:szCs w:val="22"/>
          </w:rPr>
          <w:t>s</w:t>
        </w:r>
      </w:ins>
      <w:r w:rsidRPr="00214A2E">
        <w:rPr>
          <w:sz w:val="22"/>
          <w:szCs w:val="22"/>
        </w:rPr>
        <w:t>.</w:t>
      </w:r>
      <w:proofErr w:type="spellEnd"/>
      <w:ins w:id="79" w:author="Cosimelli, Federica (IT - Roma)" w:date="2014-12-02T19:04:00Z">
        <w:r w:rsidR="00214A2E">
          <w:rPr>
            <w:sz w:val="22"/>
            <w:szCs w:val="22"/>
          </w:rPr>
          <w:t xml:space="preserve"> n. </w:t>
        </w:r>
      </w:ins>
      <w:r w:rsidRPr="00214A2E">
        <w:rPr>
          <w:sz w:val="22"/>
          <w:szCs w:val="22"/>
        </w:rPr>
        <w:t xml:space="preserve">276/2003, collaboratori a progetto in caso di soggetti non esercenti arti e professioni </w:t>
      </w:r>
      <w:r w:rsidRPr="00214A2E">
        <w:rPr>
          <w:i/>
          <w:iCs/>
          <w:sz w:val="22"/>
          <w:szCs w:val="22"/>
        </w:rPr>
        <w:t>ex</w:t>
      </w:r>
      <w:r w:rsidRPr="00214A2E">
        <w:rPr>
          <w:sz w:val="22"/>
          <w:szCs w:val="22"/>
        </w:rPr>
        <w:t xml:space="preserve"> </w:t>
      </w:r>
      <w:del w:id="80" w:author="Cosimelli, Federica (IT - Roma)" w:date="2014-12-02T19:04:00Z">
        <w:r w:rsidRPr="00214A2E" w:rsidDel="00214A2E">
          <w:rPr>
            <w:sz w:val="22"/>
            <w:szCs w:val="22"/>
          </w:rPr>
          <w:delText>d</w:delText>
        </w:r>
      </w:del>
      <w:proofErr w:type="spellStart"/>
      <w:ins w:id="81" w:author="Cosimelli, Federica (IT - Roma)" w:date="2014-12-02T19:04:00Z">
        <w:r w:rsidR="00214A2E">
          <w:rPr>
            <w:sz w:val="22"/>
            <w:szCs w:val="22"/>
          </w:rPr>
          <w:t>D</w:t>
        </w:r>
      </w:ins>
      <w:r w:rsidRPr="00214A2E">
        <w:rPr>
          <w:sz w:val="22"/>
          <w:szCs w:val="22"/>
        </w:rPr>
        <w:t>.</w:t>
      </w:r>
      <w:del w:id="82" w:author="Cosimelli, Federica (IT - Roma)" w:date="2014-12-02T19:04:00Z">
        <w:r w:rsidRPr="00214A2E" w:rsidDel="00214A2E">
          <w:rPr>
            <w:sz w:val="22"/>
            <w:szCs w:val="22"/>
          </w:rPr>
          <w:delText>lgs</w:delText>
        </w:r>
      </w:del>
      <w:ins w:id="83" w:author="Cosimelli, Federica (IT - Roma)" w:date="2014-12-02T19:04:00Z">
        <w:r w:rsidR="00214A2E">
          <w:rPr>
            <w:sz w:val="22"/>
            <w:szCs w:val="22"/>
          </w:rPr>
          <w:t>L</w:t>
        </w:r>
        <w:r w:rsidR="00214A2E" w:rsidRPr="00214A2E">
          <w:rPr>
            <w:sz w:val="22"/>
            <w:szCs w:val="22"/>
          </w:rPr>
          <w:t>gs</w:t>
        </w:r>
      </w:ins>
      <w:r w:rsidRPr="00214A2E">
        <w:rPr>
          <w:sz w:val="22"/>
          <w:szCs w:val="22"/>
        </w:rPr>
        <w:t>.</w:t>
      </w:r>
      <w:proofErr w:type="spellEnd"/>
      <w:r w:rsidRPr="00214A2E">
        <w:rPr>
          <w:sz w:val="22"/>
          <w:szCs w:val="22"/>
        </w:rPr>
        <w:t xml:space="preserve"> </w:t>
      </w:r>
      <w:ins w:id="84" w:author="Cosimelli, Federica (IT - Roma)" w:date="2014-12-02T19:04:00Z">
        <w:r w:rsidR="00214A2E">
          <w:rPr>
            <w:sz w:val="22"/>
            <w:szCs w:val="22"/>
          </w:rPr>
          <w:t xml:space="preserve"> n.</w:t>
        </w:r>
      </w:ins>
      <w:ins w:id="85" w:author="Cosimelli, Federica (IT - Roma)" w:date="2014-12-02T19:34:00Z">
        <w:r w:rsidR="00776A6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276/2003, dei lavoratori in somministrazione temporanea di lavoro, consulenti su base annua con rapporto esclusivo con l’offerente iscritti ai relativi albi professionali ove esistenti e muniti di partita iva)</w:t>
      </w:r>
    </w:p>
    <w:p w:rsidR="00C70BA1" w:rsidRPr="00214A2E" w:rsidRDefault="00C70BA1" w:rsidP="008C0387">
      <w:pPr>
        <w:numPr>
          <w:ilvl w:val="0"/>
          <w:numId w:val="29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di non trovarsi </w:t>
      </w:r>
      <w:del w:id="86" w:author="Cosimelli, Federica (IT - Roma)" w:date="2014-12-02T19:21:00Z">
        <w:r w:rsidRPr="00214A2E" w:rsidDel="008D0C40">
          <w:rPr>
            <w:sz w:val="22"/>
            <w:szCs w:val="22"/>
          </w:rPr>
          <w:delText xml:space="preserve">nella </w:delText>
        </w:r>
      </w:del>
      <w:ins w:id="87" w:author="Cosimelli, Federica (IT - Roma)" w:date="2014-12-02T19:21:00Z">
        <w:r w:rsidR="008D0C40" w:rsidRPr="00214A2E">
          <w:rPr>
            <w:sz w:val="22"/>
            <w:szCs w:val="22"/>
          </w:rPr>
          <w:t>nell</w:t>
        </w:r>
        <w:r w:rsidR="008D0C40">
          <w:rPr>
            <w:sz w:val="22"/>
            <w:szCs w:val="22"/>
          </w:rPr>
          <w:t>e</w:t>
        </w:r>
        <w:r w:rsidR="008D0C4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fattispecie di cui </w:t>
      </w:r>
      <w:del w:id="88" w:author="Cosimelli, Federica (IT - Roma)" w:date="2014-12-02T19:05:00Z">
        <w:r w:rsidRPr="00214A2E" w:rsidDel="00214A2E">
          <w:rPr>
            <w:sz w:val="22"/>
            <w:szCs w:val="22"/>
          </w:rPr>
          <w:delText>all’art</w:delText>
        </w:r>
      </w:del>
      <w:ins w:id="89" w:author="Cosimelli, Federica (IT - Roma)" w:date="2014-12-02T19:05:00Z">
        <w:r w:rsidR="00214A2E">
          <w:rPr>
            <w:sz w:val="22"/>
            <w:szCs w:val="22"/>
          </w:rPr>
          <w:t xml:space="preserve">agli </w:t>
        </w:r>
        <w:r w:rsidR="00214A2E" w:rsidRPr="00214A2E">
          <w:rPr>
            <w:sz w:val="22"/>
            <w:szCs w:val="22"/>
          </w:rPr>
          <w:t>art</w:t>
        </w:r>
      </w:ins>
      <w:r w:rsidRPr="00214A2E">
        <w:rPr>
          <w:sz w:val="22"/>
          <w:szCs w:val="22"/>
        </w:rPr>
        <w:t xml:space="preserve">.32 </w:t>
      </w:r>
      <w:r w:rsidR="00CA0A58">
        <w:rPr>
          <w:sz w:val="22"/>
          <w:szCs w:val="22"/>
        </w:rPr>
        <w:t xml:space="preserve">- </w:t>
      </w:r>
      <w:proofErr w:type="spellStart"/>
      <w:ins w:id="90" w:author="Cosimelli, Federica (IT - Roma)" w:date="2014-12-02T19:05:00Z">
        <w:r w:rsidR="00214A2E">
          <w:rPr>
            <w:sz w:val="22"/>
            <w:szCs w:val="22"/>
          </w:rPr>
          <w:t>ter</w:t>
        </w:r>
        <w:proofErr w:type="spellEnd"/>
        <w:r w:rsidR="00214A2E">
          <w:rPr>
            <w:sz w:val="22"/>
            <w:szCs w:val="22"/>
          </w:rPr>
          <w:t xml:space="preserve"> e art. 32 </w:t>
        </w:r>
      </w:ins>
      <w:r w:rsidR="00CA0A58">
        <w:rPr>
          <w:sz w:val="22"/>
          <w:szCs w:val="22"/>
        </w:rPr>
        <w:t xml:space="preserve">- </w:t>
      </w:r>
      <w:proofErr w:type="spellStart"/>
      <w:ins w:id="91" w:author="Cosimelli, Federica (IT - Roma)" w:date="2014-12-02T19:05:00Z">
        <w:r w:rsidR="00214A2E">
          <w:rPr>
            <w:sz w:val="22"/>
            <w:szCs w:val="22"/>
          </w:rPr>
          <w:t>quater</w:t>
        </w:r>
        <w:proofErr w:type="spellEnd"/>
        <w:r w:rsid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c.p. o fattispecie equivalenti;</w:t>
      </w:r>
    </w:p>
    <w:p w:rsidR="00C70BA1" w:rsidRPr="00214A2E" w:rsidRDefault="00C70BA1" w:rsidP="00A12E3B">
      <w:pPr>
        <w:numPr>
          <w:ilvl w:val="0"/>
          <w:numId w:val="29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ai sensi dell’art. 38 del </w:t>
      </w:r>
      <w:del w:id="92" w:author="Cosimelli, Federica (IT - Roma)" w:date="2014-12-02T19:05:00Z">
        <w:r w:rsidRPr="00214A2E" w:rsidDel="00214A2E">
          <w:rPr>
            <w:sz w:val="22"/>
            <w:szCs w:val="22"/>
          </w:rPr>
          <w:delText>decreto legislativo</w:delText>
        </w:r>
      </w:del>
      <w:ins w:id="93" w:author="Cosimelli, Federica (IT - Roma)" w:date="2014-12-02T19:34:00Z">
        <w:r w:rsidR="00776A6E">
          <w:rPr>
            <w:sz w:val="22"/>
            <w:szCs w:val="22"/>
          </w:rPr>
          <w:t xml:space="preserve"> </w:t>
        </w:r>
      </w:ins>
      <w:proofErr w:type="spellStart"/>
      <w:ins w:id="94" w:author="Cosimelli, Federica (IT - Roma)" w:date="2014-12-02T19:05:00Z">
        <w:r w:rsidR="00214A2E">
          <w:rPr>
            <w:sz w:val="22"/>
            <w:szCs w:val="22"/>
          </w:rPr>
          <w:t>D.Lgs.</w:t>
        </w:r>
        <w:proofErr w:type="spellEnd"/>
        <w:r w:rsidR="00214A2E">
          <w:rPr>
            <w:sz w:val="22"/>
            <w:szCs w:val="22"/>
          </w:rPr>
          <w:t xml:space="preserve"> n. </w:t>
        </w:r>
      </w:ins>
      <w:del w:id="95" w:author="Cosimelli, Federica (IT - Roma)" w:date="2014-12-02T19:05:00Z">
        <w:r w:rsidRPr="00214A2E" w:rsidDel="00214A2E">
          <w:rPr>
            <w:sz w:val="22"/>
            <w:szCs w:val="22"/>
          </w:rPr>
          <w:delText xml:space="preserve"> n.</w:delText>
        </w:r>
      </w:del>
      <w:r w:rsidRPr="00214A2E">
        <w:rPr>
          <w:sz w:val="22"/>
          <w:szCs w:val="22"/>
        </w:rPr>
        <w:t>163</w:t>
      </w:r>
      <w:ins w:id="96" w:author="Cosimelli, Federica (IT - Roma)" w:date="2014-12-02T19:05:00Z">
        <w:r w:rsidR="00214A2E">
          <w:rPr>
            <w:sz w:val="22"/>
            <w:szCs w:val="22"/>
          </w:rPr>
          <w:t>/</w:t>
        </w:r>
      </w:ins>
      <w:del w:id="97" w:author="Cosimelli, Federica (IT - Roma)" w:date="2014-12-02T19:05:00Z">
        <w:r w:rsidRPr="00214A2E" w:rsidDel="00214A2E">
          <w:rPr>
            <w:sz w:val="22"/>
            <w:szCs w:val="22"/>
          </w:rPr>
          <w:delText xml:space="preserve"> del </w:delText>
        </w:r>
      </w:del>
      <w:r w:rsidRPr="00214A2E">
        <w:rPr>
          <w:sz w:val="22"/>
          <w:szCs w:val="22"/>
        </w:rPr>
        <w:t xml:space="preserve">2006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, che, alla data di pubblicazione del Bando di gara, non versa in alcuna delle cause di esclusione dalla partecipazione alle gare pubbliche d’appalto e di stipula dei relativi contratti e, in particolare:</w:t>
      </w:r>
    </w:p>
    <w:p w:rsidR="00C70BA1" w:rsidRPr="00214A2E" w:rsidRDefault="00C70BA1" w:rsidP="00A204E8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a)</w:t>
      </w:r>
      <w:r w:rsidRPr="00214A2E">
        <w:rPr>
          <w:sz w:val="22"/>
          <w:szCs w:val="22"/>
        </w:rPr>
        <w:tab/>
        <w:t xml:space="preserve">che non si trova in stato di fallimento, di liquidazione coatta, di concordato preventivo, o altra situazione equivalente secondo la legislazione del Paese di stabilimento, e che non sono in corso procedimenti per la dichiarazione di una di tali situazioni; </w:t>
      </w:r>
    </w:p>
    <w:p w:rsidR="00C70BA1" w:rsidRPr="00214A2E" w:rsidRDefault="00C70BA1" w:rsidP="00A204E8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b)</w:t>
      </w:r>
      <w:r w:rsidRPr="00214A2E">
        <w:rPr>
          <w:sz w:val="22"/>
          <w:szCs w:val="22"/>
        </w:rPr>
        <w:tab/>
        <w:t>che:</w:t>
      </w:r>
    </w:p>
    <w:p w:rsidR="00C70BA1" w:rsidRPr="00214A2E" w:rsidRDefault="00C70BA1" w:rsidP="00A204E8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</w:t>
      </w:r>
      <w:proofErr w:type="spellStart"/>
      <w:r w:rsidRPr="00214A2E">
        <w:rPr>
          <w:b/>
          <w:sz w:val="22"/>
          <w:szCs w:val="22"/>
        </w:rPr>
        <w:t>.</w:t>
      </w:r>
      <w:proofErr w:type="spellEnd"/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ab/>
        <w:t>nei propri confronti non è pendente alcun procedimento per l’applicazione di una delle misure di prevenzione di cui all’art.</w:t>
      </w:r>
      <w:ins w:id="98" w:author="Cosimelli, Federica (IT - Roma)" w:date="2014-12-02T19:05:00Z">
        <w:r w:rsid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6 del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>. n.159</w:t>
      </w:r>
      <w:ins w:id="99" w:author="Cosimelli, Federica (IT - Roma)" w:date="2014-12-02T19:34:00Z">
        <w:r w:rsidR="00776A6E">
          <w:rPr>
            <w:sz w:val="22"/>
            <w:szCs w:val="22"/>
          </w:rPr>
          <w:t>/</w:t>
        </w:r>
      </w:ins>
      <w:del w:id="100" w:author="Cosimelli, Federica (IT - Roma)" w:date="2014-12-02T19:34:00Z">
        <w:r w:rsidRPr="00214A2E" w:rsidDel="00776A6E">
          <w:rPr>
            <w:sz w:val="22"/>
            <w:szCs w:val="22"/>
          </w:rPr>
          <w:delText xml:space="preserve"> del </w:delText>
        </w:r>
      </w:del>
      <w:r w:rsidRPr="00214A2E">
        <w:rPr>
          <w:sz w:val="22"/>
          <w:szCs w:val="22"/>
        </w:rPr>
        <w:t xml:space="preserve">2011 e non ricorre alcuna delle cause ostative previste </w:t>
      </w:r>
      <w:del w:id="101" w:author="Cosimelli, Federica (IT - Roma)" w:date="2014-12-02T19:34:00Z">
        <w:r w:rsidRPr="00214A2E" w:rsidDel="00776A6E">
          <w:rPr>
            <w:sz w:val="22"/>
            <w:szCs w:val="22"/>
          </w:rPr>
          <w:delText xml:space="preserve">dall’articolo </w:delText>
        </w:r>
      </w:del>
      <w:ins w:id="102" w:author="Cosimelli, Federica (IT - Roma)" w:date="2014-12-02T19:34:00Z">
        <w:r w:rsidR="00776A6E" w:rsidRPr="00214A2E">
          <w:rPr>
            <w:sz w:val="22"/>
            <w:szCs w:val="22"/>
          </w:rPr>
          <w:t>dall’art</w:t>
        </w:r>
        <w:r w:rsidR="00776A6E">
          <w:rPr>
            <w:sz w:val="22"/>
            <w:szCs w:val="22"/>
          </w:rPr>
          <w:t>.</w:t>
        </w:r>
        <w:r w:rsidR="00776A6E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67 del medesimo decreto;</w:t>
      </w:r>
    </w:p>
    <w:p w:rsidR="00C70BA1" w:rsidRPr="00214A2E" w:rsidRDefault="00C70BA1" w:rsidP="00A204E8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b2)</w:t>
      </w:r>
      <w:r w:rsidRPr="00214A2E"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ab/>
        <w:t xml:space="preserve">nei confronti di tutti gli altri soggetti elencati al precedente n.2) della presente </w:t>
      </w:r>
      <w:r w:rsidRPr="00214A2E">
        <w:rPr>
          <w:sz w:val="22"/>
          <w:szCs w:val="22"/>
        </w:rPr>
        <w:lastRenderedPageBreak/>
        <w:t>dichiarazione:</w:t>
      </w:r>
      <w:r w:rsidRPr="00214A2E">
        <w:rPr>
          <w:rStyle w:val="Rimandonotaapidipagina"/>
          <w:sz w:val="22"/>
          <w:szCs w:val="22"/>
        </w:rPr>
        <w:footnoteReference w:id="6"/>
      </w:r>
    </w:p>
    <w:p w:rsidR="00C70BA1" w:rsidRPr="00214A2E" w:rsidRDefault="00C70BA1" w:rsidP="00A204E8">
      <w:pPr>
        <w:widowControl w:val="0"/>
        <w:spacing w:after="120" w:line="360" w:lineRule="auto"/>
        <w:ind w:left="2127" w:hanging="565"/>
        <w:jc w:val="both"/>
        <w:rPr>
          <w:sz w:val="22"/>
          <w:szCs w:val="22"/>
          <w:highlight w:val="yellow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</w:t>
      </w:r>
      <w:ins w:id="103" w:author="Cosimelli, Federica (IT - Roma)" w:date="2014-12-02T19:35:00Z">
        <w:r w:rsidR="00776A6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47, comma 2 del </w:t>
      </w:r>
      <w:del w:id="104" w:author="Cosimelli, Federica (IT - Roma)" w:date="2014-12-02T19:34:00Z">
        <w:r w:rsidRPr="00214A2E" w:rsidDel="00776A6E">
          <w:rPr>
            <w:sz w:val="22"/>
            <w:szCs w:val="22"/>
          </w:rPr>
          <w:delText>d</w:delText>
        </w:r>
      </w:del>
      <w:ins w:id="105" w:author="Cosimelli, Federica (IT - Roma)" w:date="2014-12-02T19:34:00Z">
        <w:r w:rsidR="00776A6E">
          <w:rPr>
            <w:sz w:val="22"/>
            <w:szCs w:val="22"/>
          </w:rPr>
          <w:t>D</w:t>
        </w:r>
      </w:ins>
      <w:r w:rsidRPr="00214A2E">
        <w:rPr>
          <w:sz w:val="22"/>
          <w:szCs w:val="22"/>
        </w:rPr>
        <w:t>.P.R. n.</w:t>
      </w:r>
      <w:ins w:id="106" w:author="Cosimelli, Federica (IT - Roma)" w:date="2014-12-02T19:34:00Z">
        <w:r w:rsidR="00776A6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44</w:t>
      </w:r>
      <w:ins w:id="107" w:author="Cosimelli, Federica (IT - Roma)" w:date="2014-12-02T19:35:00Z">
        <w:r w:rsidR="00776A6E">
          <w:rPr>
            <w:sz w:val="22"/>
            <w:szCs w:val="22"/>
          </w:rPr>
          <w:t>5/</w:t>
        </w:r>
      </w:ins>
      <w:del w:id="108" w:author="Cosimelli, Federica (IT - Roma)" w:date="2014-12-02T19:35:00Z">
        <w:r w:rsidRPr="00214A2E" w:rsidDel="00776A6E">
          <w:rPr>
            <w:sz w:val="22"/>
            <w:szCs w:val="22"/>
          </w:rPr>
          <w:delText xml:space="preserve">5 del </w:delText>
        </w:r>
      </w:del>
      <w:r w:rsidRPr="00214A2E">
        <w:rPr>
          <w:sz w:val="22"/>
          <w:szCs w:val="22"/>
        </w:rPr>
        <w:t>2000, assumendosene le relative responsabilità, non è pendente alcun procedimento per l’applicazione di una delle misure di prevenzione di cui all’art.</w:t>
      </w:r>
      <w:ins w:id="109" w:author="Cosimelli, Federica (IT - Roma)" w:date="2014-12-02T19:35:00Z">
        <w:r w:rsidR="00776A6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6 del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>. n.159</w:t>
      </w:r>
      <w:ins w:id="110" w:author="Cosimelli, Federica (IT - Roma)" w:date="2014-12-02T19:35:00Z">
        <w:r w:rsidR="00776A6E">
          <w:rPr>
            <w:sz w:val="22"/>
            <w:szCs w:val="22"/>
          </w:rPr>
          <w:t>/</w:t>
        </w:r>
      </w:ins>
      <w:del w:id="111" w:author="Cosimelli, Federica (IT - Roma)" w:date="2014-12-02T19:35:00Z">
        <w:r w:rsidRPr="00214A2E" w:rsidDel="00776A6E">
          <w:rPr>
            <w:sz w:val="22"/>
            <w:szCs w:val="22"/>
          </w:rPr>
          <w:delText xml:space="preserve"> del </w:delText>
        </w:r>
      </w:del>
      <w:r w:rsidRPr="00214A2E">
        <w:rPr>
          <w:sz w:val="22"/>
          <w:szCs w:val="22"/>
        </w:rPr>
        <w:t xml:space="preserve">2011 e non ricorre alcuna delle cause ostative previste </w:t>
      </w:r>
      <w:del w:id="112" w:author="Cosimelli, Federica (IT - Roma)" w:date="2014-12-02T19:35:00Z">
        <w:r w:rsidRPr="00214A2E" w:rsidDel="00776A6E">
          <w:rPr>
            <w:sz w:val="22"/>
            <w:szCs w:val="22"/>
          </w:rPr>
          <w:delText xml:space="preserve">dall’articolo </w:delText>
        </w:r>
      </w:del>
      <w:ins w:id="113" w:author="Cosimelli, Federica (IT - Roma)" w:date="2014-12-02T19:35:00Z">
        <w:r w:rsidR="00776A6E" w:rsidRPr="00214A2E">
          <w:rPr>
            <w:sz w:val="22"/>
            <w:szCs w:val="22"/>
          </w:rPr>
          <w:t>dall’art</w:t>
        </w:r>
        <w:r w:rsidR="00776A6E">
          <w:rPr>
            <w:sz w:val="22"/>
            <w:szCs w:val="22"/>
          </w:rPr>
          <w:t xml:space="preserve">. </w:t>
        </w:r>
      </w:ins>
      <w:r w:rsidRPr="00214A2E">
        <w:rPr>
          <w:sz w:val="22"/>
          <w:szCs w:val="22"/>
        </w:rPr>
        <w:t xml:space="preserve">67 del medesimo decreto </w:t>
      </w:r>
    </w:p>
    <w:p w:rsidR="00C70BA1" w:rsidRPr="00214A2E" w:rsidRDefault="00C70BA1" w:rsidP="00A204E8">
      <w:pPr>
        <w:widowControl w:val="0"/>
        <w:spacing w:after="120" w:line="360" w:lineRule="auto"/>
        <w:ind w:left="1416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A204E8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delle misure di cui all’art.</w:t>
      </w:r>
      <w:ins w:id="114" w:author="Cosimelli, Federica (IT - Roma)" w:date="2014-12-02T19:35:00Z">
        <w:r w:rsidR="00776A6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6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n.159</w:t>
      </w:r>
      <w:del w:id="115" w:author="Cosimelli, Federica (IT - Roma)" w:date="2014-12-02T19:35:00Z">
        <w:r w:rsidRPr="00214A2E" w:rsidDel="00776A6E">
          <w:rPr>
            <w:sz w:val="22"/>
            <w:szCs w:val="22"/>
          </w:rPr>
          <w:delText xml:space="preserve"> del</w:delText>
        </w:r>
      </w:del>
      <w:ins w:id="116" w:author="Cosimelli, Federica (IT - Roma)" w:date="2014-12-02T19:35:00Z">
        <w:r w:rsidR="00776A6E">
          <w:rPr>
            <w:sz w:val="22"/>
            <w:szCs w:val="22"/>
          </w:rPr>
          <w:t>/</w:t>
        </w:r>
      </w:ins>
      <w:r w:rsidRPr="00214A2E">
        <w:rPr>
          <w:sz w:val="22"/>
          <w:szCs w:val="22"/>
        </w:rPr>
        <w:t xml:space="preserve"> 2011 o delle cause ostative previste </w:t>
      </w:r>
      <w:del w:id="117" w:author="Cosimelli, Federica (IT - Roma)" w:date="2014-12-02T19:35:00Z">
        <w:r w:rsidRPr="00214A2E" w:rsidDel="00776A6E">
          <w:rPr>
            <w:sz w:val="22"/>
            <w:szCs w:val="22"/>
          </w:rPr>
          <w:delText xml:space="preserve">dall’articolo </w:delText>
        </w:r>
      </w:del>
      <w:ins w:id="118" w:author="Cosimelli, Federica (IT - Roma)" w:date="2014-12-02T19:35:00Z">
        <w:r w:rsidR="00776A6E" w:rsidRPr="00214A2E">
          <w:rPr>
            <w:sz w:val="22"/>
            <w:szCs w:val="22"/>
          </w:rPr>
          <w:t>dall’art</w:t>
        </w:r>
        <w:r w:rsidR="00776A6E">
          <w:rPr>
            <w:sz w:val="22"/>
            <w:szCs w:val="22"/>
          </w:rPr>
          <w:t>.</w:t>
        </w:r>
        <w:r w:rsidR="00776A6E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67 del medesimo decreto, è dichiarata singolarmente dagli stessi soggetti in allegato alla presente dichiarazione.</w:t>
      </w:r>
    </w:p>
    <w:p w:rsidR="00C70BA1" w:rsidRPr="00214A2E" w:rsidRDefault="00C70BA1" w:rsidP="00A204E8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c)</w:t>
      </w:r>
      <w:r w:rsidRPr="00214A2E">
        <w:rPr>
          <w:sz w:val="22"/>
          <w:szCs w:val="22"/>
        </w:rPr>
        <w:t xml:space="preserve"> che:</w:t>
      </w:r>
      <w:r w:rsidRPr="00214A2E">
        <w:rPr>
          <w:rStyle w:val="Rimandonotaapidipagina"/>
          <w:sz w:val="22"/>
          <w:szCs w:val="22"/>
        </w:rPr>
        <w:footnoteReference w:id="7"/>
      </w:r>
    </w:p>
    <w:p w:rsidR="00C70BA1" w:rsidRPr="00214A2E" w:rsidRDefault="00C70BA1" w:rsidP="002C50D8">
      <w:pPr>
        <w:widowControl w:val="0"/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nei propri confronti</w:t>
      </w:r>
    </w:p>
    <w:p w:rsidR="00C70BA1" w:rsidRPr="00214A2E" w:rsidRDefault="00C70BA1" w:rsidP="00A55637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non è stata pronunciata sentenza definitiva di condanna, passata in giudicato, o emesso decreto penale di condanna divenuto irrevocabile, oppure sentenza di applicazione della pena su richiesta, ai sensi </w:t>
      </w:r>
      <w:del w:id="120" w:author="Cosimelli, Federica (IT - Roma)" w:date="2014-12-02T19:06:00Z">
        <w:r w:rsidRPr="00214A2E" w:rsidDel="00214A2E">
          <w:rPr>
            <w:sz w:val="22"/>
            <w:szCs w:val="22"/>
          </w:rPr>
          <w:delText xml:space="preserve">dell'articolo </w:delText>
        </w:r>
      </w:del>
      <w:ins w:id="121" w:author="Cosimelli, Federica (IT - Roma)" w:date="2014-12-02T19:06:00Z">
        <w:r w:rsidR="00214A2E" w:rsidRPr="00214A2E">
          <w:rPr>
            <w:sz w:val="22"/>
            <w:szCs w:val="22"/>
          </w:rPr>
          <w:t>dell</w:t>
        </w:r>
      </w:ins>
      <w:r w:rsidR="00CA0A58">
        <w:rPr>
          <w:sz w:val="22"/>
          <w:szCs w:val="22"/>
        </w:rPr>
        <w:t>’</w:t>
      </w:r>
      <w:ins w:id="122" w:author="Cosimelli, Federica (IT - Roma)" w:date="2014-12-02T19:06:00Z">
        <w:r w:rsidR="00214A2E" w:rsidRPr="00214A2E">
          <w:rPr>
            <w:sz w:val="22"/>
            <w:szCs w:val="22"/>
          </w:rPr>
          <w:t>art</w:t>
        </w:r>
        <w:r w:rsidR="00214A2E">
          <w:rPr>
            <w:sz w:val="22"/>
            <w:szCs w:val="22"/>
          </w:rPr>
          <w:t>.</w:t>
        </w:r>
        <w:r w:rsidR="00214A2E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all’articolo 45, paragrafo 1, direttiva C</w:t>
      </w:r>
      <w:ins w:id="123" w:author="Cosimelli, Federica (IT - Roma)" w:date="2014-12-02T19:35:00Z">
        <w:r w:rsidR="00776A6E">
          <w:rPr>
            <w:sz w:val="22"/>
            <w:szCs w:val="22"/>
          </w:rPr>
          <w:t>E</w:t>
        </w:r>
      </w:ins>
      <w:del w:id="124" w:author="Cosimelli, Federica (IT - Roma)" w:date="2014-12-02T19:35:00Z">
        <w:r w:rsidRPr="00214A2E" w:rsidDel="00776A6E">
          <w:rPr>
            <w:sz w:val="22"/>
            <w:szCs w:val="22"/>
          </w:rPr>
          <w:delText>e</w:delText>
        </w:r>
      </w:del>
      <w:r w:rsidR="00AE3E97">
        <w:rPr>
          <w:sz w:val="22"/>
          <w:szCs w:val="22"/>
        </w:rPr>
        <w:t xml:space="preserve"> 2004/18</w:t>
      </w:r>
      <w:r w:rsidRPr="00214A2E">
        <w:rPr>
          <w:sz w:val="22"/>
          <w:szCs w:val="22"/>
        </w:rPr>
        <w:t xml:space="preserve"> e non si trova </w:t>
      </w:r>
      <w:del w:id="125" w:author="Cosimelli, Federica (IT - Roma)" w:date="2014-12-02T19:21:00Z">
        <w:r w:rsidRPr="00214A2E" w:rsidDel="008D0C40">
          <w:rPr>
            <w:sz w:val="22"/>
            <w:szCs w:val="22"/>
          </w:rPr>
          <w:delText xml:space="preserve">nella </w:delText>
        </w:r>
      </w:del>
      <w:ins w:id="126" w:author="Cosimelli, Federica (IT - Roma)" w:date="2014-12-02T19:21:00Z">
        <w:r w:rsidR="008D0C40" w:rsidRPr="00214A2E">
          <w:rPr>
            <w:sz w:val="22"/>
            <w:szCs w:val="22"/>
          </w:rPr>
          <w:t>nell</w:t>
        </w:r>
        <w:r w:rsidR="008D0C40">
          <w:rPr>
            <w:sz w:val="22"/>
            <w:szCs w:val="22"/>
          </w:rPr>
          <w:t>e</w:t>
        </w:r>
        <w:r w:rsidR="008D0C4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fattispecie di cui </w:t>
      </w:r>
      <w:del w:id="127" w:author="Cosimelli, Federica (IT - Roma)" w:date="2014-12-02T19:05:00Z">
        <w:r w:rsidRPr="00214A2E" w:rsidDel="00214A2E">
          <w:rPr>
            <w:sz w:val="22"/>
            <w:szCs w:val="22"/>
          </w:rPr>
          <w:delText>all’art.</w:delText>
        </w:r>
      </w:del>
      <w:ins w:id="128" w:author="Cosimelli, Federica (IT - Roma)" w:date="2014-12-02T19:05:00Z">
        <w:r w:rsidR="00214A2E">
          <w:rPr>
            <w:sz w:val="22"/>
            <w:szCs w:val="22"/>
          </w:rPr>
          <w:t xml:space="preserve">agli art. </w:t>
        </w:r>
      </w:ins>
      <w:r w:rsidRPr="00214A2E">
        <w:rPr>
          <w:sz w:val="22"/>
          <w:szCs w:val="22"/>
        </w:rPr>
        <w:t>32</w:t>
      </w:r>
      <w:ins w:id="129" w:author="Cosimelli, Federica (IT - Roma)" w:date="2014-12-02T19:05:00Z">
        <w:r w:rsidR="00214A2E">
          <w:rPr>
            <w:sz w:val="22"/>
            <w:szCs w:val="22"/>
          </w:rPr>
          <w:t xml:space="preserve"> </w:t>
        </w:r>
        <w:proofErr w:type="spellStart"/>
        <w:r w:rsidR="00214A2E">
          <w:rPr>
            <w:sz w:val="22"/>
            <w:szCs w:val="22"/>
          </w:rPr>
          <w:t>ter</w:t>
        </w:r>
        <w:proofErr w:type="spellEnd"/>
        <w:r w:rsidR="00214A2E">
          <w:rPr>
            <w:sz w:val="22"/>
            <w:szCs w:val="22"/>
          </w:rPr>
          <w:t xml:space="preserve"> e art. 32</w:t>
        </w:r>
      </w:ins>
      <w:r w:rsidRPr="00214A2E">
        <w:rPr>
          <w:sz w:val="22"/>
          <w:szCs w:val="22"/>
        </w:rPr>
        <w:t xml:space="preserve"> </w:t>
      </w:r>
      <w:proofErr w:type="spellStart"/>
      <w:r w:rsidRPr="00214A2E">
        <w:rPr>
          <w:sz w:val="22"/>
          <w:szCs w:val="22"/>
        </w:rPr>
        <w:t>quater</w:t>
      </w:r>
      <w:proofErr w:type="spellEnd"/>
      <w:r w:rsidRPr="00214A2E">
        <w:rPr>
          <w:sz w:val="22"/>
          <w:szCs w:val="22"/>
        </w:rPr>
        <w:t xml:space="preserve"> c.p. o fattispecie equivalenti;</w:t>
      </w:r>
    </w:p>
    <w:p w:rsidR="00C70BA1" w:rsidRPr="00214A2E" w:rsidRDefault="00C70BA1" w:rsidP="00A204E8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 provvedimenti di cui all’allegato alla presente dichiarazione e, in particolare</w:t>
      </w:r>
      <w:r w:rsidRPr="00214A2E">
        <w:rPr>
          <w:rStyle w:val="Rimandonotaapidipagina"/>
          <w:sz w:val="22"/>
          <w:szCs w:val="22"/>
        </w:rPr>
        <w:footnoteReference w:id="8"/>
      </w:r>
      <w:r w:rsidRPr="00214A2E">
        <w:rPr>
          <w:sz w:val="22"/>
          <w:szCs w:val="22"/>
        </w:rPr>
        <w:t>:</w:t>
      </w:r>
    </w:p>
    <w:p w:rsidR="00C70BA1" w:rsidRPr="00214A2E" w:rsidRDefault="00C70BA1" w:rsidP="00A204E8">
      <w:pPr>
        <w:widowControl w:val="0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sentenze definitive di condanna passate in giudicato;</w:t>
      </w:r>
    </w:p>
    <w:p w:rsidR="00C70BA1" w:rsidRPr="00214A2E" w:rsidRDefault="00C70BA1" w:rsidP="00A204E8">
      <w:pPr>
        <w:widowControl w:val="0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decreti penali di condanna divenuti irrevocabili;</w:t>
      </w:r>
    </w:p>
    <w:p w:rsidR="00C70BA1" w:rsidRPr="00214A2E" w:rsidRDefault="00C70BA1" w:rsidP="00A204E8">
      <w:pPr>
        <w:widowControl w:val="0"/>
        <w:spacing w:after="120"/>
        <w:ind w:left="2832" w:hanging="564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sentenze di applicazione della pena su richiesta ai sensi dell’art</w:t>
      </w:r>
      <w:ins w:id="130" w:author="Cosimelli, Federica (IT - Roma)" w:date="2014-12-02T19:06:00Z">
        <w:r w:rsidR="00214A2E">
          <w:rPr>
            <w:sz w:val="22"/>
            <w:szCs w:val="22"/>
          </w:rPr>
          <w:t>.</w:t>
        </w:r>
      </w:ins>
      <w:del w:id="131" w:author="Cosimelli, Federica (IT - Roma)" w:date="2014-12-02T19:06:00Z">
        <w:r w:rsidRPr="00214A2E" w:rsidDel="00214A2E">
          <w:rPr>
            <w:sz w:val="22"/>
            <w:szCs w:val="22"/>
          </w:rPr>
          <w:delText>icolo</w:delText>
        </w:r>
      </w:del>
      <w:r w:rsidRPr="00214A2E">
        <w:rPr>
          <w:sz w:val="22"/>
          <w:szCs w:val="22"/>
        </w:rPr>
        <w:t xml:space="preserve"> 444 del codice di procedura penale.</w:t>
      </w:r>
    </w:p>
    <w:p w:rsidR="00C70BA1" w:rsidRPr="00214A2E" w:rsidRDefault="00C70BA1" w:rsidP="00A204E8">
      <w:pPr>
        <w:widowControl w:val="0"/>
        <w:spacing w:after="120"/>
        <w:ind w:left="2268"/>
        <w:jc w:val="both"/>
        <w:rPr>
          <w:sz w:val="22"/>
          <w:szCs w:val="22"/>
        </w:rPr>
      </w:pPr>
    </w:p>
    <w:p w:rsidR="00C70BA1" w:rsidRPr="00214A2E" w:rsidRDefault="00C70BA1" w:rsidP="00A204E8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c.2)</w:t>
      </w:r>
      <w:r w:rsidRPr="00214A2E">
        <w:rPr>
          <w:sz w:val="22"/>
          <w:szCs w:val="22"/>
        </w:rPr>
        <w:t xml:space="preserve"> che nei confronti di tutti i soggetti elencati al precedente n.</w:t>
      </w:r>
      <w:ins w:id="132" w:author="Cosimelli, Federica (IT - Roma)" w:date="2014-12-02T19:35:00Z">
        <w:r w:rsidR="00776A6E">
          <w:rPr>
            <w:sz w:val="22"/>
            <w:szCs w:val="22"/>
          </w:rPr>
          <w:t xml:space="preserve"> </w:t>
        </w:r>
      </w:ins>
      <w:r w:rsidR="00CA0A58">
        <w:rPr>
          <w:sz w:val="22"/>
          <w:szCs w:val="22"/>
        </w:rPr>
        <w:t xml:space="preserve">2) della presente </w:t>
      </w:r>
      <w:r w:rsidRPr="00214A2E">
        <w:rPr>
          <w:sz w:val="22"/>
          <w:szCs w:val="22"/>
        </w:rPr>
        <w:t>dichiarazione</w:t>
      </w:r>
      <w:r w:rsidRPr="00214A2E">
        <w:rPr>
          <w:rStyle w:val="Rimandonotaapidipagina"/>
          <w:sz w:val="22"/>
          <w:szCs w:val="22"/>
        </w:rPr>
        <w:footnoteReference w:id="9"/>
      </w:r>
      <w:r w:rsidR="00AE3E97">
        <w:rPr>
          <w:color w:val="000000"/>
          <w:sz w:val="22"/>
          <w:szCs w:val="22"/>
        </w:rPr>
        <w:t>:</w:t>
      </w:r>
      <w:r w:rsidRPr="00214A2E">
        <w:rPr>
          <w:sz w:val="22"/>
          <w:szCs w:val="22"/>
        </w:rPr>
        <w:t xml:space="preserve"> </w:t>
      </w:r>
    </w:p>
    <w:p w:rsidR="00C70BA1" w:rsidRPr="00214A2E" w:rsidRDefault="00C70BA1" w:rsidP="00B70544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lastRenderedPageBreak/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</w:t>
      </w:r>
      <w:ins w:id="133" w:author="Cosimelli, Federica (IT - Roma)" w:date="2014-12-02T19:35:00Z">
        <w:r w:rsidR="00776A6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47, comma 2 del </w:t>
      </w:r>
      <w:del w:id="134" w:author="Cosimelli, Federica (IT - Roma)" w:date="2014-12-02T19:06:00Z">
        <w:r w:rsidRPr="00214A2E" w:rsidDel="00214A2E">
          <w:rPr>
            <w:sz w:val="22"/>
            <w:szCs w:val="22"/>
          </w:rPr>
          <w:delText>d</w:delText>
        </w:r>
      </w:del>
      <w:ins w:id="135" w:author="Cosimelli, Federica (IT - Roma)" w:date="2014-12-02T19:06:00Z">
        <w:r w:rsidR="00214A2E">
          <w:rPr>
            <w:sz w:val="22"/>
            <w:szCs w:val="22"/>
          </w:rPr>
          <w:t>D</w:t>
        </w:r>
      </w:ins>
      <w:r w:rsidRPr="00214A2E">
        <w:rPr>
          <w:sz w:val="22"/>
          <w:szCs w:val="22"/>
        </w:rPr>
        <w:t>.P.R. n.</w:t>
      </w:r>
      <w:ins w:id="136" w:author="Cosimelli, Federica (IT - Roma)" w:date="2014-12-02T19:06:00Z">
        <w:r w:rsid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44</w:t>
      </w:r>
      <w:ins w:id="137" w:author="Cosimelli, Federica (IT - Roma)" w:date="2014-12-02T19:35:00Z">
        <w:r w:rsidR="00776A6E">
          <w:rPr>
            <w:sz w:val="22"/>
            <w:szCs w:val="22"/>
          </w:rPr>
          <w:t>5/</w:t>
        </w:r>
      </w:ins>
      <w:del w:id="138" w:author="Cosimelli, Federica (IT - Roma)" w:date="2014-12-02T19:35:00Z">
        <w:r w:rsidRPr="00214A2E" w:rsidDel="00776A6E">
          <w:rPr>
            <w:sz w:val="22"/>
            <w:szCs w:val="22"/>
          </w:rPr>
          <w:delText xml:space="preserve">5 del </w:delText>
        </w:r>
      </w:del>
      <w:r w:rsidRPr="00214A2E">
        <w:rPr>
          <w:sz w:val="22"/>
          <w:szCs w:val="22"/>
        </w:rPr>
        <w:t xml:space="preserve">2000, assumendosene le relative responsabilità, non è stata pronunciata sentenza definitiva di condanna, passata in giudicato, o emesso decreto penale di condanna divenuto irrevocabile, oppure sentenza di applicazione della pena su richiesta, ai sensi </w:t>
      </w:r>
      <w:del w:id="139" w:author="Cosimelli, Federica (IT - Roma)" w:date="2014-12-02T19:35:00Z">
        <w:r w:rsidRPr="00214A2E" w:rsidDel="00776A6E">
          <w:rPr>
            <w:sz w:val="22"/>
            <w:szCs w:val="22"/>
          </w:rPr>
          <w:delText xml:space="preserve">dell'articolo </w:delText>
        </w:r>
      </w:del>
      <w:ins w:id="140" w:author="Cosimelli, Federica (IT - Roma)" w:date="2014-12-02T19:35:00Z">
        <w:r w:rsidR="00776A6E">
          <w:rPr>
            <w:sz w:val="22"/>
            <w:szCs w:val="22"/>
          </w:rPr>
          <w:t>dell</w:t>
        </w:r>
      </w:ins>
      <w:ins w:id="141" w:author="Cosimelli, Federica (IT - Roma)" w:date="2014-12-02T19:36:00Z">
        <w:r w:rsidR="00776A6E">
          <w:rPr>
            <w:sz w:val="22"/>
            <w:szCs w:val="22"/>
          </w:rPr>
          <w:t>’</w:t>
        </w:r>
      </w:ins>
      <w:ins w:id="142" w:author="Cosimelli, Federica (IT - Roma)" w:date="2014-12-02T19:35:00Z">
        <w:r w:rsidR="00776A6E" w:rsidRPr="00214A2E">
          <w:rPr>
            <w:sz w:val="22"/>
            <w:szCs w:val="22"/>
          </w:rPr>
          <w:t>art</w:t>
        </w:r>
        <w:r w:rsidR="00776A6E">
          <w:rPr>
            <w:sz w:val="22"/>
            <w:szCs w:val="22"/>
          </w:rPr>
          <w:t>.</w:t>
        </w:r>
        <w:r w:rsidR="00776A6E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ins w:id="143" w:author="Cosimelli, Federica (IT - Roma)" w:date="2014-12-02T19:36:00Z">
        <w:r w:rsidR="00776A6E">
          <w:rPr>
            <w:sz w:val="22"/>
            <w:szCs w:val="22"/>
          </w:rPr>
          <w:t>.</w:t>
        </w:r>
      </w:ins>
      <w:del w:id="144" w:author="Cosimelli, Federica (IT - Roma)" w:date="2014-12-02T19:36:00Z">
        <w:r w:rsidRPr="00214A2E" w:rsidDel="00776A6E">
          <w:rPr>
            <w:sz w:val="22"/>
            <w:szCs w:val="22"/>
          </w:rPr>
          <w:delText>icolo</w:delText>
        </w:r>
      </w:del>
      <w:r w:rsidRPr="00214A2E">
        <w:rPr>
          <w:sz w:val="22"/>
          <w:szCs w:val="22"/>
        </w:rPr>
        <w:t xml:space="preserve"> 45, paragrafo 1, direttiva </w:t>
      </w:r>
      <w:del w:id="145" w:author="Cosimelli, Federica (IT - Roma)" w:date="2014-12-02T19:36:00Z">
        <w:r w:rsidRPr="00214A2E" w:rsidDel="00776A6E">
          <w:rPr>
            <w:sz w:val="22"/>
            <w:szCs w:val="22"/>
          </w:rPr>
          <w:delText xml:space="preserve">Ce </w:delText>
        </w:r>
      </w:del>
      <w:ins w:id="146" w:author="Cosimelli, Federica (IT - Roma)" w:date="2014-12-02T19:36:00Z">
        <w:r w:rsidR="00776A6E" w:rsidRPr="00214A2E">
          <w:rPr>
            <w:sz w:val="22"/>
            <w:szCs w:val="22"/>
          </w:rPr>
          <w:t>C</w:t>
        </w:r>
        <w:r w:rsidR="00776A6E">
          <w:rPr>
            <w:sz w:val="22"/>
            <w:szCs w:val="22"/>
          </w:rPr>
          <w:t>E</w:t>
        </w:r>
        <w:r w:rsidR="00776A6E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2004/18 e non si trovano </w:t>
      </w:r>
      <w:del w:id="147" w:author="Cosimelli, Federica (IT - Roma)" w:date="2014-12-02T19:21:00Z">
        <w:r w:rsidRPr="00214A2E" w:rsidDel="008D0C40">
          <w:rPr>
            <w:sz w:val="22"/>
            <w:szCs w:val="22"/>
          </w:rPr>
          <w:delText xml:space="preserve">nella </w:delText>
        </w:r>
      </w:del>
      <w:ins w:id="148" w:author="Cosimelli, Federica (IT - Roma)" w:date="2014-12-02T19:21:00Z">
        <w:r w:rsidR="008D0C40" w:rsidRPr="00214A2E">
          <w:rPr>
            <w:sz w:val="22"/>
            <w:szCs w:val="22"/>
          </w:rPr>
          <w:t>nell</w:t>
        </w:r>
        <w:r w:rsidR="008D0C40">
          <w:rPr>
            <w:sz w:val="22"/>
            <w:szCs w:val="22"/>
          </w:rPr>
          <w:t>e</w:t>
        </w:r>
        <w:r w:rsidR="008D0C4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fattispecie di cui </w:t>
      </w:r>
      <w:del w:id="149" w:author="Cosimelli, Federica (IT - Roma)" w:date="2014-12-02T19:06:00Z">
        <w:r w:rsidRPr="00214A2E" w:rsidDel="00214A2E">
          <w:rPr>
            <w:sz w:val="22"/>
            <w:szCs w:val="22"/>
          </w:rPr>
          <w:delText>all’art</w:delText>
        </w:r>
      </w:del>
      <w:ins w:id="150" w:author="Cosimelli, Federica (IT - Roma)" w:date="2014-12-02T19:06:00Z">
        <w:r w:rsidR="00214A2E">
          <w:rPr>
            <w:sz w:val="22"/>
            <w:szCs w:val="22"/>
          </w:rPr>
          <w:t xml:space="preserve">agli </w:t>
        </w:r>
        <w:r w:rsidR="00214A2E" w:rsidRPr="00214A2E">
          <w:rPr>
            <w:sz w:val="22"/>
            <w:szCs w:val="22"/>
          </w:rPr>
          <w:t>art</w:t>
        </w:r>
      </w:ins>
      <w:r w:rsidRPr="00214A2E">
        <w:rPr>
          <w:sz w:val="22"/>
          <w:szCs w:val="22"/>
        </w:rPr>
        <w:t xml:space="preserve">.32 </w:t>
      </w:r>
      <w:proofErr w:type="spellStart"/>
      <w:ins w:id="151" w:author="Cosimelli, Federica (IT - Roma)" w:date="2014-12-02T19:06:00Z">
        <w:r w:rsidR="00214A2E">
          <w:rPr>
            <w:sz w:val="22"/>
            <w:szCs w:val="22"/>
          </w:rPr>
          <w:t>ter</w:t>
        </w:r>
        <w:proofErr w:type="spellEnd"/>
        <w:r w:rsidR="00214A2E">
          <w:rPr>
            <w:sz w:val="22"/>
            <w:szCs w:val="22"/>
          </w:rPr>
          <w:t xml:space="preserve"> e art. 32 </w:t>
        </w:r>
      </w:ins>
      <w:proofErr w:type="spellStart"/>
      <w:r w:rsidRPr="00214A2E">
        <w:rPr>
          <w:sz w:val="22"/>
          <w:szCs w:val="22"/>
        </w:rPr>
        <w:t>quater</w:t>
      </w:r>
      <w:proofErr w:type="spellEnd"/>
      <w:r w:rsidRPr="00214A2E">
        <w:rPr>
          <w:sz w:val="22"/>
          <w:szCs w:val="22"/>
        </w:rPr>
        <w:t xml:space="preserve"> c.p. o fattispecie equivalenti;</w:t>
      </w:r>
    </w:p>
    <w:p w:rsidR="00C70BA1" w:rsidRPr="00214A2E" w:rsidRDefault="00C70BA1" w:rsidP="00A204E8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 </w:t>
      </w:r>
    </w:p>
    <w:p w:rsidR="00C70BA1" w:rsidRPr="00214A2E" w:rsidRDefault="00C70BA1" w:rsidP="00A204E8">
      <w:pPr>
        <w:widowControl w:val="0"/>
        <w:spacing w:after="120" w:line="360" w:lineRule="auto"/>
        <w:ind w:left="1560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A204E8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la situazione giuridica relativa alla sussistenza delle sentenze definitive di condanna passate in giudicato, decreti penali di condanna divenuti irrevocabili o sentenze di applicazione della pena su richiesta, ai sensi </w:t>
      </w:r>
      <w:del w:id="152" w:author="Cosimelli, Federica (IT - Roma)" w:date="2014-12-02T19:22:00Z">
        <w:r w:rsidRPr="00214A2E" w:rsidDel="008D0C40">
          <w:rPr>
            <w:sz w:val="22"/>
            <w:szCs w:val="22"/>
          </w:rPr>
          <w:delText xml:space="preserve">dell'articolo </w:delText>
        </w:r>
      </w:del>
      <w:ins w:id="153" w:author="Cosimelli, Federica (IT - Roma)" w:date="2014-12-02T19:22:00Z">
        <w:r w:rsidR="008D0C40" w:rsidRPr="00214A2E">
          <w:rPr>
            <w:sz w:val="22"/>
            <w:szCs w:val="22"/>
          </w:rPr>
          <w:t>dell</w:t>
        </w:r>
      </w:ins>
      <w:r w:rsidR="00CA0A58">
        <w:rPr>
          <w:sz w:val="22"/>
          <w:szCs w:val="22"/>
        </w:rPr>
        <w:t>’</w:t>
      </w:r>
      <w:ins w:id="154" w:author="Cosimelli, Federica (IT - Roma)" w:date="2014-12-02T19:22:00Z">
        <w:r w:rsidR="008D0C40" w:rsidRPr="00214A2E">
          <w:rPr>
            <w:sz w:val="22"/>
            <w:szCs w:val="22"/>
          </w:rPr>
          <w:t>art</w:t>
        </w:r>
        <w:r w:rsidR="008D0C40">
          <w:rPr>
            <w:sz w:val="22"/>
            <w:szCs w:val="22"/>
          </w:rPr>
          <w:t>.</w:t>
        </w:r>
        <w:r w:rsidR="008D0C4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</w:t>
      </w:r>
      <w:del w:id="155" w:author="Cosimelli, Federica (IT - Roma)" w:date="2014-12-02T19:22:00Z">
        <w:r w:rsidRPr="00214A2E" w:rsidDel="003D7FC0">
          <w:rPr>
            <w:sz w:val="22"/>
            <w:szCs w:val="22"/>
          </w:rPr>
          <w:delText xml:space="preserve">all’articolo </w:delText>
        </w:r>
      </w:del>
      <w:ins w:id="156" w:author="Cosimelli, Federica (IT - Roma)" w:date="2014-12-02T19:22:00Z">
        <w:r w:rsidR="003D7FC0" w:rsidRPr="00214A2E">
          <w:rPr>
            <w:sz w:val="22"/>
            <w:szCs w:val="22"/>
          </w:rPr>
          <w:t>all’art</w:t>
        </w:r>
        <w:r w:rsidR="003D7FC0">
          <w:rPr>
            <w:sz w:val="22"/>
            <w:szCs w:val="22"/>
          </w:rPr>
          <w:t>.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45, paragrafo 1, </w:t>
      </w:r>
      <w:ins w:id="157" w:author="Cosimelli, Federica (IT - Roma)" w:date="2014-12-02T19:36:00Z">
        <w:r w:rsidR="00776A6E">
          <w:rPr>
            <w:sz w:val="22"/>
            <w:szCs w:val="22"/>
          </w:rPr>
          <w:t>D</w:t>
        </w:r>
      </w:ins>
      <w:del w:id="158" w:author="Cosimelli, Federica (IT - Roma)" w:date="2014-12-02T19:36:00Z">
        <w:r w:rsidRPr="00214A2E" w:rsidDel="00776A6E">
          <w:rPr>
            <w:sz w:val="22"/>
            <w:szCs w:val="22"/>
          </w:rPr>
          <w:delText>d</w:delText>
        </w:r>
      </w:del>
      <w:r w:rsidRPr="00214A2E">
        <w:rPr>
          <w:sz w:val="22"/>
          <w:szCs w:val="22"/>
        </w:rPr>
        <w:t xml:space="preserve">irettiva </w:t>
      </w:r>
      <w:del w:id="159" w:author="Cosimelli, Federica (IT - Roma)" w:date="2014-12-02T19:07:00Z">
        <w:r w:rsidRPr="00214A2E" w:rsidDel="00214A2E">
          <w:rPr>
            <w:sz w:val="22"/>
            <w:szCs w:val="22"/>
          </w:rPr>
          <w:delText xml:space="preserve">Ce </w:delText>
        </w:r>
      </w:del>
      <w:ins w:id="160" w:author="Cosimelli, Federica (IT - Roma)" w:date="2014-12-02T19:07:00Z">
        <w:r w:rsidR="00214A2E" w:rsidRPr="00214A2E">
          <w:rPr>
            <w:sz w:val="22"/>
            <w:szCs w:val="22"/>
          </w:rPr>
          <w:t>C</w:t>
        </w:r>
        <w:r w:rsidR="00214A2E">
          <w:rPr>
            <w:sz w:val="22"/>
            <w:szCs w:val="22"/>
          </w:rPr>
          <w:t xml:space="preserve">E </w:t>
        </w:r>
      </w:ins>
      <w:r w:rsidRPr="00214A2E">
        <w:rPr>
          <w:sz w:val="22"/>
          <w:szCs w:val="22"/>
        </w:rPr>
        <w:t xml:space="preserve">2004/18, è dichiarata singolarmente dagli stessi soggetti in allegato alla presente dichiarazione </w:t>
      </w:r>
    </w:p>
    <w:p w:rsidR="00C70BA1" w:rsidRPr="00214A2E" w:rsidRDefault="00C70BA1" w:rsidP="00A204E8">
      <w:pPr>
        <w:widowControl w:val="0"/>
        <w:tabs>
          <w:tab w:val="num" w:pos="720"/>
          <w:tab w:val="num" w:pos="851"/>
        </w:tabs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c.3)</w:t>
      </w:r>
      <w:r w:rsidRPr="00214A2E">
        <w:rPr>
          <w:sz w:val="22"/>
          <w:szCs w:val="22"/>
        </w:rPr>
        <w:t xml:space="preserve"> che, ai sensi dell’art.</w:t>
      </w:r>
      <w:ins w:id="161" w:author="Cosimelli, Federica (IT - Roma)" w:date="2014-12-02T19:36:00Z">
        <w:r w:rsidR="00776A6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38 comma 1, lett. c), secondo periodo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</w:t>
      </w:r>
      <w:ins w:id="162" w:author="Cosimelli, Federica (IT - Roma)" w:date="2014-12-02T19:22:00Z">
        <w:r w:rsidR="003D7FC0">
          <w:rPr>
            <w:sz w:val="22"/>
            <w:szCs w:val="22"/>
          </w:rPr>
          <w:t xml:space="preserve">n. </w:t>
        </w:r>
      </w:ins>
      <w:r w:rsidRPr="00214A2E">
        <w:rPr>
          <w:sz w:val="22"/>
          <w:szCs w:val="22"/>
        </w:rPr>
        <w:t>163/</w:t>
      </w:r>
      <w:ins w:id="163" w:author="Cosimelli, Federica (IT - Roma)" w:date="2014-12-02T19:22:00Z">
        <w:r w:rsidR="003D7FC0">
          <w:rPr>
            <w:sz w:val="22"/>
            <w:szCs w:val="22"/>
          </w:rPr>
          <w:t>20</w:t>
        </w:r>
      </w:ins>
      <w:r w:rsidRPr="00214A2E">
        <w:rPr>
          <w:sz w:val="22"/>
          <w:szCs w:val="22"/>
        </w:rPr>
        <w:t xml:space="preserve">06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 xml:space="preserve">, per quanto a sua conoscenza, nell’anno antecedente la data della pubblicazione del bando di gara: </w:t>
      </w:r>
    </w:p>
    <w:p w:rsidR="00C70BA1" w:rsidRPr="00214A2E" w:rsidRDefault="00C70BA1" w:rsidP="00A204E8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sono cessati</w:t>
      </w:r>
      <w:r w:rsidRPr="00214A2E">
        <w:rPr>
          <w:b/>
          <w:bCs/>
          <w:sz w:val="22"/>
          <w:szCs w:val="22"/>
        </w:rPr>
        <w:t xml:space="preserve"> </w:t>
      </w:r>
      <w:r w:rsidRPr="00214A2E">
        <w:rPr>
          <w:sz w:val="22"/>
          <w:szCs w:val="22"/>
        </w:rPr>
        <w:t>dalla carica soggetti aventi poteri di rappresentanza o di impegnare la società o aventi qualifica di direttore tecnico;</w:t>
      </w:r>
    </w:p>
    <w:p w:rsidR="00C70BA1" w:rsidRPr="00214A2E" w:rsidRDefault="00C70BA1" w:rsidP="00A204E8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A204E8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sono cessati</w:t>
      </w:r>
      <w:r w:rsidRPr="00214A2E">
        <w:rPr>
          <w:sz w:val="22"/>
          <w:szCs w:val="22"/>
        </w:rPr>
        <w:t xml:space="preserve"> dalla carica societaria i soggetti avente poteri di rappresentanza o di impegnare la società o aventi qualifica di direttore tecnico di seguito elencati</w:t>
      </w: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93"/>
        <w:gridCol w:w="1732"/>
        <w:gridCol w:w="1504"/>
        <w:gridCol w:w="1507"/>
        <w:gridCol w:w="1987"/>
      </w:tblGrid>
      <w:tr w:rsidR="00C70BA1" w:rsidRPr="00214A2E" w:rsidTr="00A204E8">
        <w:tc>
          <w:tcPr>
            <w:tcW w:w="1142" w:type="pct"/>
            <w:shd w:val="clear" w:color="auto" w:fill="BFBFBF"/>
          </w:tcPr>
          <w:p w:rsidR="00C70BA1" w:rsidRPr="00214A2E" w:rsidRDefault="00C70BA1" w:rsidP="00A204E8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C70BA1" w:rsidRPr="00214A2E" w:rsidRDefault="00C70BA1" w:rsidP="00A204E8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C70BA1" w:rsidRPr="00214A2E" w:rsidRDefault="00C70BA1" w:rsidP="00A204E8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C70BA1" w:rsidRPr="00214A2E" w:rsidRDefault="00C70BA1" w:rsidP="00A204E8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C70BA1" w:rsidRPr="00214A2E" w:rsidRDefault="00C70BA1" w:rsidP="00A204E8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C70BA1" w:rsidRPr="00214A2E" w:rsidTr="00A204E8">
        <w:tc>
          <w:tcPr>
            <w:tcW w:w="1142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</w:tr>
      <w:tr w:rsidR="00C70BA1" w:rsidRPr="00214A2E" w:rsidTr="00A204E8">
        <w:tc>
          <w:tcPr>
            <w:tcW w:w="1142" w:type="pct"/>
          </w:tcPr>
          <w:p w:rsidR="00C70BA1" w:rsidRPr="00214A2E" w:rsidRDefault="00C70BA1" w:rsidP="00A204E8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993" w:type="pct"/>
          </w:tcPr>
          <w:p w:rsidR="00C70BA1" w:rsidRPr="00214A2E" w:rsidRDefault="00C70BA1" w:rsidP="00A204E8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2" w:type="pct"/>
          </w:tcPr>
          <w:p w:rsidR="00C70BA1" w:rsidRPr="00214A2E" w:rsidRDefault="00C70BA1" w:rsidP="00A204E8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4" w:type="pct"/>
          </w:tcPr>
          <w:p w:rsidR="00C70BA1" w:rsidRPr="00214A2E" w:rsidRDefault="00C70BA1" w:rsidP="00A204E8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1139" w:type="pct"/>
          </w:tcPr>
          <w:p w:rsidR="00C70BA1" w:rsidRPr="00214A2E" w:rsidRDefault="00C70BA1" w:rsidP="00A204E8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</w:tr>
    </w:tbl>
    <w:p w:rsidR="00C70BA1" w:rsidRPr="00214A2E" w:rsidRDefault="00C70BA1" w:rsidP="00A204E8">
      <w:pPr>
        <w:widowControl w:val="0"/>
        <w:spacing w:before="240" w:line="360" w:lineRule="auto"/>
        <w:ind w:left="1701"/>
        <w:jc w:val="both"/>
        <w:rPr>
          <w:sz w:val="22"/>
          <w:szCs w:val="22"/>
        </w:rPr>
      </w:pPr>
      <w:r w:rsidRPr="00214A2E">
        <w:rPr>
          <w:sz w:val="22"/>
          <w:szCs w:val="22"/>
        </w:rPr>
        <w:lastRenderedPageBreak/>
        <w:t>e che</w:t>
      </w:r>
      <w:r w:rsidRPr="00214A2E">
        <w:rPr>
          <w:rStyle w:val="Rimandonotaapidipagina"/>
          <w:sz w:val="22"/>
          <w:szCs w:val="22"/>
        </w:rPr>
        <w:footnoteReference w:id="10"/>
      </w:r>
      <w:r w:rsidRPr="00214A2E">
        <w:rPr>
          <w:sz w:val="22"/>
          <w:szCs w:val="22"/>
        </w:rPr>
        <w:t>:</w:t>
      </w:r>
    </w:p>
    <w:p w:rsidR="00C70BA1" w:rsidRPr="00214A2E" w:rsidRDefault="00C70BA1" w:rsidP="00A204E8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non sussistono in capo ai soggetti cessati dalla carica nell’anno antecedente alla data della pubblicazione del Bando di gara e sopra indicati condizioni ostative di cui all’art.38, comma 1, lett. c) del D</w:t>
      </w:r>
      <w:ins w:id="164" w:author="Cosimelli, Federica (IT - Roma)" w:date="2014-12-02T19:36:00Z">
        <w:r w:rsidR="00776A6E" w:rsidRPr="00776A6E">
          <w:rPr>
            <w:iCs/>
            <w:color w:val="000000"/>
            <w:sz w:val="22"/>
            <w:szCs w:val="22"/>
          </w:rPr>
          <w:t xml:space="preserve"> </w:t>
        </w:r>
        <w:proofErr w:type="spellStart"/>
        <w:r w:rsidR="00776A6E" w:rsidRPr="00214A2E">
          <w:rPr>
            <w:iCs/>
            <w:color w:val="000000"/>
            <w:sz w:val="22"/>
            <w:szCs w:val="22"/>
          </w:rPr>
          <w:t>D</w:t>
        </w:r>
        <w:proofErr w:type="spellEnd"/>
        <w:r w:rsidR="00776A6E" w:rsidRPr="00214A2E">
          <w:rPr>
            <w:iCs/>
            <w:color w:val="000000"/>
            <w:sz w:val="22"/>
            <w:szCs w:val="22"/>
          </w:rPr>
          <w:t xml:space="preserve">. </w:t>
        </w:r>
        <w:proofErr w:type="spellStart"/>
        <w:r w:rsidR="00776A6E" w:rsidRPr="00214A2E">
          <w:rPr>
            <w:iCs/>
            <w:color w:val="000000"/>
            <w:sz w:val="22"/>
            <w:szCs w:val="22"/>
          </w:rPr>
          <w:t>Lgs</w:t>
        </w:r>
        <w:proofErr w:type="spellEnd"/>
        <w:r w:rsidR="00776A6E" w:rsidRPr="00214A2E">
          <w:rPr>
            <w:iCs/>
            <w:color w:val="000000"/>
            <w:sz w:val="22"/>
            <w:szCs w:val="22"/>
          </w:rPr>
          <w:t>.</w:t>
        </w:r>
        <w:r w:rsidR="00776A6E">
          <w:rPr>
            <w:iCs/>
            <w:color w:val="000000"/>
            <w:sz w:val="22"/>
            <w:szCs w:val="22"/>
          </w:rPr>
          <w:t xml:space="preserve"> n.</w:t>
        </w:r>
        <w:r w:rsidR="00776A6E" w:rsidRPr="00214A2E">
          <w:rPr>
            <w:iCs/>
            <w:color w:val="000000"/>
            <w:sz w:val="22"/>
            <w:szCs w:val="22"/>
          </w:rPr>
          <w:t xml:space="preserve"> 163/</w:t>
        </w:r>
        <w:r w:rsidR="00776A6E">
          <w:rPr>
            <w:iCs/>
            <w:color w:val="000000"/>
            <w:sz w:val="22"/>
            <w:szCs w:val="22"/>
          </w:rPr>
          <w:t>20</w:t>
        </w:r>
        <w:r w:rsidR="00776A6E" w:rsidRPr="00214A2E">
          <w:rPr>
            <w:iCs/>
            <w:color w:val="000000"/>
            <w:sz w:val="22"/>
            <w:szCs w:val="22"/>
          </w:rPr>
          <w:t xml:space="preserve">06 </w:t>
        </w:r>
        <w:proofErr w:type="spellStart"/>
        <w:r w:rsidR="00776A6E">
          <w:rPr>
            <w:iCs/>
            <w:color w:val="000000"/>
            <w:sz w:val="22"/>
            <w:szCs w:val="22"/>
          </w:rPr>
          <w:t>s.m.i.</w:t>
        </w:r>
      </w:ins>
      <w:proofErr w:type="spellEnd"/>
      <w:del w:id="165" w:author="Cosimelli, Federica (IT - Roma)" w:date="2014-12-02T19:36:00Z">
        <w:r w:rsidRPr="00214A2E" w:rsidDel="00776A6E">
          <w:rPr>
            <w:sz w:val="22"/>
            <w:szCs w:val="22"/>
          </w:rPr>
          <w:delText xml:space="preserve">. Lgs. 12 aprile 2006 n.163 e s.m.i. </w:delText>
        </w:r>
      </w:del>
    </w:p>
    <w:p w:rsidR="00C70BA1" w:rsidRPr="00214A2E" w:rsidRDefault="00C70BA1" w:rsidP="00A204E8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A204E8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in capo a</w:t>
      </w:r>
      <w:r w:rsidRPr="00214A2E">
        <w:rPr>
          <w:rStyle w:val="Rimandonotaapidipagina"/>
          <w:sz w:val="22"/>
          <w:szCs w:val="22"/>
        </w:rPr>
        <w:footnoteReference w:id="11"/>
      </w:r>
      <w:r w:rsidRPr="00214A2E">
        <w:rPr>
          <w:sz w:val="22"/>
          <w:szCs w:val="22"/>
        </w:rPr>
        <w:t>:</w:t>
      </w: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93"/>
        <w:gridCol w:w="1732"/>
        <w:gridCol w:w="1504"/>
        <w:gridCol w:w="1507"/>
        <w:gridCol w:w="1987"/>
      </w:tblGrid>
      <w:tr w:rsidR="00C70BA1" w:rsidRPr="00214A2E" w:rsidTr="00A204E8">
        <w:tc>
          <w:tcPr>
            <w:tcW w:w="1142" w:type="pct"/>
            <w:shd w:val="clear" w:color="auto" w:fill="BFBFBF"/>
          </w:tcPr>
          <w:p w:rsidR="00C70BA1" w:rsidRPr="00214A2E" w:rsidRDefault="00C70BA1" w:rsidP="00A204E8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C70BA1" w:rsidRPr="00214A2E" w:rsidRDefault="00C70BA1" w:rsidP="00A204E8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C70BA1" w:rsidRPr="00214A2E" w:rsidRDefault="00C70BA1" w:rsidP="00A204E8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C70BA1" w:rsidRPr="00214A2E" w:rsidRDefault="00C70BA1" w:rsidP="00A204E8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C70BA1" w:rsidRPr="00214A2E" w:rsidRDefault="00C70BA1" w:rsidP="00A204E8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C70BA1" w:rsidRPr="00214A2E" w:rsidTr="00A204E8">
        <w:tc>
          <w:tcPr>
            <w:tcW w:w="1142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</w:tr>
      <w:tr w:rsidR="00C70BA1" w:rsidRPr="00214A2E" w:rsidTr="00A204E8">
        <w:tc>
          <w:tcPr>
            <w:tcW w:w="1142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C70BA1" w:rsidRPr="00214A2E" w:rsidRDefault="00C70BA1" w:rsidP="00A204E8">
            <w:pPr>
              <w:spacing w:after="120" w:line="360" w:lineRule="auto"/>
              <w:jc w:val="both"/>
            </w:pPr>
          </w:p>
        </w:tc>
      </w:tr>
    </w:tbl>
    <w:p w:rsidR="00C70BA1" w:rsidRPr="00214A2E" w:rsidRDefault="00C70BA1" w:rsidP="00A204E8">
      <w:pPr>
        <w:pStyle w:val="Corpodel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le seguenti condizioni ostative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12"/>
      </w:r>
      <w:r w:rsidRPr="00214A2E">
        <w:rPr>
          <w:rFonts w:ascii="Times New Roman" w:hAnsi="Times New Roman"/>
          <w:sz w:val="22"/>
          <w:szCs w:val="22"/>
        </w:rPr>
        <w:t>:</w:t>
      </w:r>
      <w:r w:rsidRPr="00214A2E">
        <w:rPr>
          <w:rFonts w:ascii="Times New Roman" w:hAnsi="Times New Roman"/>
          <w:sz w:val="22"/>
          <w:szCs w:val="22"/>
        </w:rPr>
        <w:tab/>
        <w:t xml:space="preserve"> ____________________________________________________________________</w:t>
      </w:r>
      <w:r w:rsidRPr="00214A2E">
        <w:rPr>
          <w:rFonts w:ascii="Times New Roman" w:hAnsi="Times New Roman"/>
          <w:sz w:val="22"/>
          <w:szCs w:val="22"/>
        </w:rPr>
        <w:br/>
      </w:r>
      <w:r w:rsidRPr="00214A2E">
        <w:rPr>
          <w:rFonts w:ascii="Times New Roman" w:hAnsi="Times New Roman"/>
          <w:sz w:val="22"/>
          <w:szCs w:val="22"/>
        </w:rPr>
        <w:tab/>
        <w:t>e che - in tal caso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13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C70BA1" w:rsidRPr="00214A2E" w:rsidRDefault="00C70BA1" w:rsidP="00A204E8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l’Impresa ha adottato i seguenti atti o misure di completa dissociazione dalla condotta penalmente sanzionata: </w:t>
      </w:r>
    </w:p>
    <w:p w:rsidR="00C70BA1" w:rsidRPr="00214A2E" w:rsidRDefault="00C70BA1" w:rsidP="00A204E8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_______________________________________________________________</w:t>
      </w:r>
    </w:p>
    <w:p w:rsidR="00C70BA1" w:rsidRPr="00214A2E" w:rsidRDefault="00C70BA1" w:rsidP="00A204E8">
      <w:pPr>
        <w:widowControl w:val="0"/>
        <w:spacing w:after="120" w:line="360" w:lineRule="auto"/>
        <w:ind w:left="1985" w:hanging="425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A204E8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ed è intervenuta la riabilitazione ai sensi dell’articolo 178 del c.p.</w:t>
      </w:r>
      <w:del w:id="166" w:author="Lumaca, Roberta (IT - Roma)" w:date="2014-12-03T19:48:00Z">
        <w:r w:rsidRPr="00214A2E" w:rsidDel="00720692">
          <w:rPr>
            <w:sz w:val="22"/>
            <w:szCs w:val="22"/>
          </w:rPr>
          <w:delText>p.</w:delText>
        </w:r>
      </w:del>
      <w:r w:rsidRPr="00214A2E">
        <w:rPr>
          <w:sz w:val="22"/>
          <w:szCs w:val="22"/>
        </w:rPr>
        <w:t>/l’estinzione del reato e dei suoi effetti ai sensi dell’art.</w:t>
      </w:r>
      <w:ins w:id="167" w:author="Cosimelli, Federica (IT - Roma)" w:date="2014-12-02T19:36:00Z">
        <w:r w:rsidR="00776A6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445, comma 2 del c</w:t>
      </w:r>
      <w:ins w:id="168" w:author="Cosimelli, Federica (IT - Roma)" w:date="2014-12-02T19:36:00Z">
        <w:r w:rsidR="00776A6E">
          <w:rPr>
            <w:sz w:val="22"/>
            <w:szCs w:val="22"/>
          </w:rPr>
          <w:t>odice di</w:t>
        </w:r>
      </w:ins>
      <w:del w:id="169" w:author="Cosimelli, Federica (IT - Roma)" w:date="2014-12-02T19:36:00Z">
        <w:r w:rsidRPr="00214A2E" w:rsidDel="00776A6E">
          <w:rPr>
            <w:sz w:val="22"/>
            <w:szCs w:val="22"/>
          </w:rPr>
          <w:delText>.p.p.</w:delText>
        </w:r>
      </w:del>
      <w:ins w:id="170" w:author="Cosimelli, Federica (IT - Roma)" w:date="2014-12-02T19:36:00Z">
        <w:r w:rsidR="00776A6E">
          <w:rPr>
            <w:sz w:val="22"/>
            <w:szCs w:val="22"/>
          </w:rPr>
          <w:t xml:space="preserve"> procedura penale.</w:t>
        </w:r>
      </w:ins>
    </w:p>
    <w:p w:rsidR="00C70BA1" w:rsidRPr="00214A2E" w:rsidRDefault="00C70BA1" w:rsidP="00A75695">
      <w:pPr>
        <w:widowControl w:val="0"/>
        <w:numPr>
          <w:ilvl w:val="0"/>
          <w:numId w:val="36"/>
        </w:numPr>
        <w:tabs>
          <w:tab w:val="left" w:pos="851"/>
        </w:tabs>
        <w:spacing w:after="120" w:line="360" w:lineRule="auto"/>
        <w:jc w:val="both"/>
        <w:rPr>
          <w:iCs/>
          <w:sz w:val="22"/>
          <w:szCs w:val="22"/>
        </w:rPr>
      </w:pPr>
      <w:r w:rsidRPr="00214A2E">
        <w:rPr>
          <w:iCs/>
          <w:sz w:val="22"/>
          <w:szCs w:val="22"/>
        </w:rPr>
        <w:t xml:space="preserve">che </w:t>
      </w:r>
      <w:r w:rsidRPr="00214A2E">
        <w:rPr>
          <w:i/>
          <w:sz w:val="22"/>
          <w:szCs w:val="22"/>
        </w:rPr>
        <w:t xml:space="preserve"> </w:t>
      </w:r>
      <w:r w:rsidRPr="00214A2E">
        <w:rPr>
          <w:iCs/>
          <w:sz w:val="22"/>
          <w:szCs w:val="22"/>
        </w:rPr>
        <w:t>non ha violato il divieto di intestazione fiduciaria posto dall’art.17 della legge del 19 marzo 1990, n.</w:t>
      </w:r>
      <w:ins w:id="171" w:author="Cosimelli, Federica (IT - Roma)" w:date="2014-12-02T19:36:00Z">
        <w:r w:rsidR="00776A6E">
          <w:rPr>
            <w:iCs/>
            <w:sz w:val="22"/>
            <w:szCs w:val="22"/>
          </w:rPr>
          <w:t xml:space="preserve"> </w:t>
        </w:r>
      </w:ins>
      <w:r w:rsidRPr="00214A2E">
        <w:rPr>
          <w:iCs/>
          <w:sz w:val="22"/>
          <w:szCs w:val="22"/>
        </w:rPr>
        <w:t>55;</w:t>
      </w:r>
    </w:p>
    <w:p w:rsidR="00C70BA1" w:rsidRPr="00214A2E" w:rsidRDefault="00C70BA1" w:rsidP="00A75695">
      <w:pPr>
        <w:widowControl w:val="0"/>
        <w:numPr>
          <w:ilvl w:val="0"/>
          <w:numId w:val="36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gravi infrazioni debitamente accertate alle norme in materia di sicurezza ed ad ogni altro obbligo derivante dai rapporti di lavoro, risultanti dai dati in possesso dell’Osservatorio;</w:t>
      </w:r>
    </w:p>
    <w:p w:rsidR="00C70BA1" w:rsidRPr="00214A2E" w:rsidRDefault="00C70BA1" w:rsidP="00A75695">
      <w:pPr>
        <w:widowControl w:val="0"/>
        <w:numPr>
          <w:ilvl w:val="0"/>
          <w:numId w:val="36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</w:t>
      </w:r>
      <w:r w:rsidRPr="00214A2E">
        <w:rPr>
          <w:i/>
          <w:iCs/>
          <w:sz w:val="22"/>
          <w:szCs w:val="22"/>
        </w:rPr>
        <w:t xml:space="preserve"> </w:t>
      </w:r>
      <w:r w:rsidRPr="00214A2E">
        <w:rPr>
          <w:sz w:val="22"/>
          <w:szCs w:val="22"/>
        </w:rPr>
        <w:t>non ha commesso grave negligenza o malafede nell'esecuzione delle prestazioni affidate da SCR Piemonte S.p.A. o che non ha commesso un errore grave nell’esercizio della propria attività professionale;</w:t>
      </w:r>
    </w:p>
    <w:p w:rsidR="00C70BA1" w:rsidRPr="00214A2E" w:rsidRDefault="00C70BA1" w:rsidP="00A75695">
      <w:pPr>
        <w:widowControl w:val="0"/>
        <w:numPr>
          <w:ilvl w:val="0"/>
          <w:numId w:val="36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</w:t>
      </w:r>
      <w:r w:rsidRPr="00214A2E">
        <w:rPr>
          <w:i/>
          <w:iCs/>
          <w:sz w:val="22"/>
          <w:szCs w:val="22"/>
        </w:rPr>
        <w:t xml:space="preserve"> </w:t>
      </w:r>
      <w:r w:rsidRPr="00214A2E">
        <w:rPr>
          <w:sz w:val="22"/>
          <w:szCs w:val="22"/>
        </w:rPr>
        <w:t>non ha commesso violazioni gravi</w:t>
      </w:r>
      <w:r w:rsidRPr="00214A2E">
        <w:rPr>
          <w:rStyle w:val="Rimandonotaapidipagina"/>
          <w:sz w:val="22"/>
          <w:szCs w:val="22"/>
        </w:rPr>
        <w:footnoteReference w:id="14"/>
      </w:r>
      <w:r w:rsidRPr="00214A2E">
        <w:rPr>
          <w:sz w:val="22"/>
          <w:szCs w:val="22"/>
        </w:rPr>
        <w:t xml:space="preserve"> definitivamente accertate, rispetto agli obblighi relativi al </w:t>
      </w:r>
      <w:r w:rsidRPr="00214A2E">
        <w:rPr>
          <w:sz w:val="22"/>
          <w:szCs w:val="22"/>
        </w:rPr>
        <w:lastRenderedPageBreak/>
        <w:t xml:space="preserve">pagamento delle imposte e tasse, secondo la legislazione italiana o quella dello Stato in cui è stabilita; l’Ufficio dell’Agenzia delle Entrate competente è il seguente: </w:t>
      </w:r>
    </w:p>
    <w:p w:rsidR="00C70BA1" w:rsidRPr="00214A2E" w:rsidRDefault="00C70BA1" w:rsidP="00D26D0C">
      <w:pPr>
        <w:widowControl w:val="0"/>
        <w:tabs>
          <w:tab w:val="left" w:pos="851"/>
        </w:tabs>
        <w:spacing w:line="360" w:lineRule="auto"/>
        <w:ind w:left="49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</w:t>
      </w:r>
    </w:p>
    <w:p w:rsidR="00C70BA1" w:rsidRPr="00214A2E" w:rsidRDefault="00C70BA1" w:rsidP="00A204E8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g1)</w:t>
      </w:r>
      <w:r w:rsidRPr="00214A2E">
        <w:rPr>
          <w:b/>
          <w:sz w:val="22"/>
          <w:szCs w:val="22"/>
        </w:rPr>
        <w:tab/>
      </w:r>
      <w:r w:rsidRPr="00214A2E">
        <w:rPr>
          <w:sz w:val="22"/>
          <w:szCs w:val="22"/>
        </w:rPr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fiscali di seguito indicata/e:</w:t>
      </w:r>
    </w:p>
    <w:p w:rsidR="00C70BA1" w:rsidRPr="00214A2E" w:rsidRDefault="00C70BA1" w:rsidP="00A204E8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__________________________________________________________________________</w:t>
      </w:r>
    </w:p>
    <w:p w:rsidR="00C70BA1" w:rsidRPr="00214A2E" w:rsidRDefault="00C70BA1" w:rsidP="00A204E8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</w:p>
    <w:p w:rsidR="00C70BA1" w:rsidRPr="00214A2E" w:rsidRDefault="00C70BA1" w:rsidP="00A75695">
      <w:pPr>
        <w:widowControl w:val="0"/>
        <w:numPr>
          <w:ilvl w:val="0"/>
          <w:numId w:val="36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che, ai sensi del comma 1-ter, non risulta avere l’iscrizione nel casellario informatico di cui all’articolo 7, comma 10</w:t>
      </w:r>
      <w:r w:rsidR="00CA0A58">
        <w:rPr>
          <w:sz w:val="22"/>
          <w:szCs w:val="22"/>
        </w:rPr>
        <w:t>,</w:t>
      </w:r>
      <w:ins w:id="172" w:author="Cosimelli, Federica (IT - Roma)" w:date="2014-12-02T19:37:00Z">
        <w:r w:rsidR="00776A6E">
          <w:rPr>
            <w:sz w:val="22"/>
            <w:szCs w:val="22"/>
          </w:rPr>
          <w:t xml:space="preserve"> </w:t>
        </w:r>
        <w:r w:rsidR="00776A6E" w:rsidRPr="00214A2E">
          <w:rPr>
            <w:iCs/>
            <w:color w:val="000000"/>
            <w:sz w:val="22"/>
            <w:szCs w:val="22"/>
          </w:rPr>
          <w:t xml:space="preserve">D. </w:t>
        </w:r>
        <w:proofErr w:type="spellStart"/>
        <w:r w:rsidR="00776A6E" w:rsidRPr="00214A2E">
          <w:rPr>
            <w:iCs/>
            <w:color w:val="000000"/>
            <w:sz w:val="22"/>
            <w:szCs w:val="22"/>
          </w:rPr>
          <w:t>Lgs</w:t>
        </w:r>
        <w:proofErr w:type="spellEnd"/>
        <w:r w:rsidR="00776A6E" w:rsidRPr="00214A2E">
          <w:rPr>
            <w:iCs/>
            <w:color w:val="000000"/>
            <w:sz w:val="22"/>
            <w:szCs w:val="22"/>
          </w:rPr>
          <w:t>.</w:t>
        </w:r>
        <w:r w:rsidR="00776A6E">
          <w:rPr>
            <w:iCs/>
            <w:color w:val="000000"/>
            <w:sz w:val="22"/>
            <w:szCs w:val="22"/>
          </w:rPr>
          <w:t xml:space="preserve"> n.</w:t>
        </w:r>
        <w:r w:rsidR="00776A6E" w:rsidRPr="00214A2E">
          <w:rPr>
            <w:iCs/>
            <w:color w:val="000000"/>
            <w:sz w:val="22"/>
            <w:szCs w:val="22"/>
          </w:rPr>
          <w:t xml:space="preserve"> 163/</w:t>
        </w:r>
        <w:r w:rsidR="00776A6E">
          <w:rPr>
            <w:iCs/>
            <w:color w:val="000000"/>
            <w:sz w:val="22"/>
            <w:szCs w:val="22"/>
          </w:rPr>
          <w:t>20</w:t>
        </w:r>
        <w:r w:rsidR="00776A6E" w:rsidRPr="00214A2E">
          <w:rPr>
            <w:iCs/>
            <w:color w:val="000000"/>
            <w:sz w:val="22"/>
            <w:szCs w:val="22"/>
          </w:rPr>
          <w:t xml:space="preserve">06 </w:t>
        </w:r>
        <w:proofErr w:type="spellStart"/>
        <w:r w:rsidR="00776A6E">
          <w:rPr>
            <w:iCs/>
            <w:color w:val="000000"/>
            <w:sz w:val="22"/>
            <w:szCs w:val="22"/>
          </w:rPr>
          <w:t>s.m.i.</w:t>
        </w:r>
      </w:ins>
      <w:proofErr w:type="spellEnd"/>
      <w:r w:rsidRPr="00214A2E">
        <w:rPr>
          <w:sz w:val="22"/>
          <w:szCs w:val="22"/>
        </w:rPr>
        <w:t>, per aver presentato falsa dichiarazione o falsa documentazione in merito a requisiti e condizioni rilevanti per la partecipazione a procedure di gara e per l’affidamento dei subappalti;</w:t>
      </w:r>
    </w:p>
    <w:p w:rsidR="00C70BA1" w:rsidRPr="00214A2E" w:rsidRDefault="00C70BA1" w:rsidP="00A75695">
      <w:pPr>
        <w:widowControl w:val="0"/>
        <w:numPr>
          <w:ilvl w:val="0"/>
          <w:numId w:val="36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15"/>
      </w:r>
      <w:r w:rsidRPr="00214A2E">
        <w:rPr>
          <w:sz w:val="22"/>
          <w:szCs w:val="22"/>
        </w:rPr>
        <w:t>, definitivamente accertate, alle norme in materia di contributi previdenziali ed assistenziali, secondo la legislazione italiana o dello Stato in cui è stabilita;</w:t>
      </w:r>
    </w:p>
    <w:p w:rsidR="00C70BA1" w:rsidRPr="00214A2E" w:rsidRDefault="00C70BA1" w:rsidP="00A204E8">
      <w:pPr>
        <w:widowControl w:val="0"/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i1)</w:t>
      </w:r>
      <w:r w:rsidRPr="00214A2E">
        <w:rPr>
          <w:sz w:val="22"/>
          <w:szCs w:val="22"/>
        </w:rPr>
        <w:tab/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in materia di contributi previdenziali di seguito indicata/e _________________________________________________________________</w:t>
      </w:r>
    </w:p>
    <w:p w:rsidR="00C70BA1" w:rsidRPr="00214A2E" w:rsidRDefault="00C70BA1" w:rsidP="00A204E8">
      <w:pPr>
        <w:widowControl w:val="0"/>
        <w:spacing w:after="120" w:line="360" w:lineRule="auto"/>
        <w:ind w:left="1407" w:hanging="556"/>
        <w:jc w:val="both"/>
        <w:rPr>
          <w:sz w:val="22"/>
          <w:szCs w:val="22"/>
        </w:rPr>
      </w:pPr>
    </w:p>
    <w:p w:rsidR="00C70BA1" w:rsidRPr="00214A2E" w:rsidRDefault="00C70BA1" w:rsidP="00B70544">
      <w:pPr>
        <w:widowControl w:val="0"/>
        <w:numPr>
          <w:ilvl w:val="0"/>
          <w:numId w:val="38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che, in applicazione della </w:t>
      </w:r>
      <w:ins w:id="173" w:author="Cosimelli, Federica (IT - Roma)" w:date="2014-12-02T19:37:00Z">
        <w:r w:rsidR="00776A6E">
          <w:rPr>
            <w:sz w:val="22"/>
            <w:szCs w:val="22"/>
          </w:rPr>
          <w:t>L n.</w:t>
        </w:r>
      </w:ins>
      <w:del w:id="174" w:author="Cosimelli, Federica (IT - Roma)" w:date="2014-12-02T19:37:00Z">
        <w:r w:rsidRPr="00214A2E" w:rsidDel="00776A6E">
          <w:rPr>
            <w:sz w:val="22"/>
            <w:szCs w:val="22"/>
          </w:rPr>
          <w:delText>legge</w:delText>
        </w:r>
      </w:del>
      <w:r w:rsidRPr="00214A2E">
        <w:rPr>
          <w:sz w:val="22"/>
          <w:szCs w:val="22"/>
        </w:rPr>
        <w:t xml:space="preserve"> 68/1999 (norme sul diritto al lavoro dei disabili), occupa un numero di dipendenti</w:t>
      </w:r>
      <w:del w:id="175" w:author="Cosimelli, Federica (IT - Roma)" w:date="2014-12-02T19:37:00Z">
        <w:r w:rsidRPr="00214A2E" w:rsidDel="00776A6E">
          <w:rPr>
            <w:sz w:val="22"/>
            <w:szCs w:val="22"/>
          </w:rPr>
          <w:delText xml:space="preserve"> (art.38 lett. l D. Lgs. 163/2006 e s.m.i.)</w:delText>
        </w:r>
      </w:del>
      <w:r w:rsidRPr="00214A2E">
        <w:rPr>
          <w:sz w:val="22"/>
          <w:szCs w:val="22"/>
        </w:rPr>
        <w:t>:</w:t>
      </w:r>
    </w:p>
    <w:p w:rsidR="00C70BA1" w:rsidRPr="00214A2E" w:rsidRDefault="00C70BA1" w:rsidP="00A204E8">
      <w:pPr>
        <w:spacing w:after="120" w:line="360" w:lineRule="auto"/>
        <w:ind w:left="1440"/>
        <w:jc w:val="both"/>
        <w:rPr>
          <w:b/>
          <w:bCs/>
          <w:i/>
          <w:iCs/>
          <w:color w:val="000000"/>
          <w:sz w:val="22"/>
          <w:szCs w:val="22"/>
        </w:rPr>
      </w:pPr>
      <w:r w:rsidRPr="00214A2E">
        <w:rPr>
          <w:b/>
          <w:bCs/>
          <w:i/>
          <w:iCs/>
          <w:color w:val="000000"/>
          <w:sz w:val="22"/>
          <w:szCs w:val="22"/>
        </w:rPr>
        <w:t>[barrare la casella che interessa]</w:t>
      </w:r>
    </w:p>
    <w:p w:rsidR="00C70BA1" w:rsidRPr="00214A2E" w:rsidRDefault="00C70BA1" w:rsidP="00A204E8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inferiore a 15 (quindici) e pertanto non è soggetto agli obblighi di cui alla predetta legge; </w:t>
      </w:r>
    </w:p>
    <w:p w:rsidR="00C70BA1" w:rsidRPr="00214A2E" w:rsidRDefault="00C70BA1" w:rsidP="00A204E8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A204E8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pari o superiore a 15 (quindici) e inferiore a 35 (trentacinque) ma non ha effettuato nuove assunzioni a tempo indeterminato dopo il 18 gennaio 2000 e pertanto non è soggetta agli obblighi di cui alla predetta legge;</w:t>
      </w:r>
    </w:p>
    <w:p w:rsidR="00C70BA1" w:rsidRPr="00214A2E" w:rsidRDefault="00C70BA1" w:rsidP="00A204E8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A204E8">
      <w:pPr>
        <w:spacing w:after="120" w:line="360" w:lineRule="auto"/>
        <w:ind w:left="2127" w:hanging="426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pari o superiore a 15 (quindici) e attesta l’ottemperanza agli obblighi di cui alla predetta legge; sede Ufficio di competenza ______________________ </w:t>
      </w:r>
      <w:r w:rsidRPr="00214A2E">
        <w:rPr>
          <w:b/>
          <w:bCs/>
          <w:i/>
          <w:iCs/>
          <w:color w:val="000000"/>
          <w:sz w:val="22"/>
          <w:szCs w:val="22"/>
        </w:rPr>
        <w:t>[indicare l’ufficio competente]</w:t>
      </w:r>
    </w:p>
    <w:p w:rsidR="00C70BA1" w:rsidRPr="00214A2E" w:rsidRDefault="00C70BA1" w:rsidP="00B70544">
      <w:pPr>
        <w:widowControl w:val="0"/>
        <w:numPr>
          <w:ilvl w:val="0"/>
          <w:numId w:val="38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lastRenderedPageBreak/>
        <w:t>che nei propri confronti non è stata applicata alcuna:</w:t>
      </w:r>
    </w:p>
    <w:p w:rsidR="00C70BA1" w:rsidRPr="00214A2E" w:rsidRDefault="00C70BA1" w:rsidP="00A204E8">
      <w:pPr>
        <w:widowControl w:val="0"/>
        <w:numPr>
          <w:ilvl w:val="0"/>
          <w:numId w:val="23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sanzione </w:t>
      </w:r>
      <w:proofErr w:type="spellStart"/>
      <w:r w:rsidRPr="00214A2E">
        <w:rPr>
          <w:sz w:val="22"/>
          <w:szCs w:val="22"/>
        </w:rPr>
        <w:t>interdittiva</w:t>
      </w:r>
      <w:proofErr w:type="spellEnd"/>
      <w:r w:rsidRPr="00214A2E">
        <w:rPr>
          <w:sz w:val="22"/>
          <w:szCs w:val="22"/>
        </w:rPr>
        <w:t xml:space="preserve"> di cui all’art.9, comma 2, lettera c), del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>. n.231/2001;</w:t>
      </w:r>
    </w:p>
    <w:p w:rsidR="00C70BA1" w:rsidRPr="00214A2E" w:rsidRDefault="00C70BA1" w:rsidP="00A204E8">
      <w:pPr>
        <w:widowControl w:val="0"/>
        <w:numPr>
          <w:ilvl w:val="0"/>
          <w:numId w:val="23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altra sanzione che comporti il divieto di contrarre con la Pubblica Amministrazione compresi i provve</w:t>
      </w:r>
      <w:r w:rsidR="00E814C5">
        <w:rPr>
          <w:sz w:val="22"/>
          <w:szCs w:val="22"/>
        </w:rPr>
        <w:t xml:space="preserve">dimenti </w:t>
      </w:r>
      <w:proofErr w:type="spellStart"/>
      <w:r w:rsidR="00E814C5">
        <w:rPr>
          <w:sz w:val="22"/>
          <w:szCs w:val="22"/>
        </w:rPr>
        <w:t>interdittivi</w:t>
      </w:r>
      <w:proofErr w:type="spellEnd"/>
      <w:r w:rsidR="00E814C5">
        <w:rPr>
          <w:sz w:val="22"/>
          <w:szCs w:val="22"/>
        </w:rPr>
        <w:t xml:space="preserve"> di cui all’</w:t>
      </w:r>
      <w:r w:rsidRPr="00214A2E">
        <w:rPr>
          <w:sz w:val="22"/>
          <w:szCs w:val="22"/>
        </w:rPr>
        <w:t xml:space="preserve">art.14, comma 1 del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>. 81/2008;</w:t>
      </w:r>
    </w:p>
    <w:p w:rsidR="00C70BA1" w:rsidRPr="00214A2E" w:rsidRDefault="00C70BA1" w:rsidP="00A204E8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 w:rsidR="00CA0A58">
        <w:rPr>
          <w:b/>
          <w:sz w:val="22"/>
          <w:szCs w:val="22"/>
        </w:rPr>
        <w:t>-</w:t>
      </w:r>
      <w:r w:rsidRPr="00214A2E">
        <w:rPr>
          <w:b/>
          <w:sz w:val="22"/>
          <w:szCs w:val="22"/>
        </w:rPr>
        <w:t>bis)</w:t>
      </w:r>
      <w:r w:rsidRPr="00214A2E">
        <w:rPr>
          <w:sz w:val="22"/>
          <w:szCs w:val="22"/>
        </w:rPr>
        <w:tab/>
        <w:t>che nei propri confronti ai sensi dell</w:t>
      </w:r>
      <w:ins w:id="176" w:author="Cosimelli, Federica (IT - Roma)" w:date="2014-12-02T19:37:00Z">
        <w:r w:rsidR="00776A6E">
          <w:rPr>
            <w:sz w:val="22"/>
            <w:szCs w:val="22"/>
          </w:rPr>
          <w:t>’</w:t>
        </w:r>
      </w:ins>
      <w:del w:id="177" w:author="Cosimelli, Federica (IT - Roma)" w:date="2014-12-02T19:37:00Z">
        <w:r w:rsidRPr="00214A2E" w:rsidDel="00776A6E">
          <w:rPr>
            <w:sz w:val="22"/>
            <w:szCs w:val="22"/>
          </w:rPr>
          <w:delText>'</w:delText>
        </w:r>
      </w:del>
      <w:r w:rsidRPr="00214A2E">
        <w:rPr>
          <w:sz w:val="22"/>
          <w:szCs w:val="22"/>
        </w:rPr>
        <w:t>articolo 40, comma 9-quater</w:t>
      </w:r>
      <w:ins w:id="178" w:author="Cosimelli, Federica (IT - Roma)" w:date="2014-12-02T19:37:00Z">
        <w:r w:rsidR="00776A6E">
          <w:rPr>
            <w:sz w:val="22"/>
            <w:szCs w:val="22"/>
          </w:rPr>
          <w:t xml:space="preserve"> </w:t>
        </w:r>
        <w:r w:rsidR="00776A6E" w:rsidRPr="00214A2E">
          <w:rPr>
            <w:iCs/>
            <w:color w:val="000000"/>
            <w:sz w:val="22"/>
            <w:szCs w:val="22"/>
          </w:rPr>
          <w:t xml:space="preserve">D. </w:t>
        </w:r>
        <w:proofErr w:type="spellStart"/>
        <w:r w:rsidR="00776A6E" w:rsidRPr="00214A2E">
          <w:rPr>
            <w:iCs/>
            <w:color w:val="000000"/>
            <w:sz w:val="22"/>
            <w:szCs w:val="22"/>
          </w:rPr>
          <w:t>Lgs</w:t>
        </w:r>
        <w:proofErr w:type="spellEnd"/>
        <w:r w:rsidR="00776A6E" w:rsidRPr="00214A2E">
          <w:rPr>
            <w:iCs/>
            <w:color w:val="000000"/>
            <w:sz w:val="22"/>
            <w:szCs w:val="22"/>
          </w:rPr>
          <w:t>.</w:t>
        </w:r>
        <w:r w:rsidR="00776A6E">
          <w:rPr>
            <w:iCs/>
            <w:color w:val="000000"/>
            <w:sz w:val="22"/>
            <w:szCs w:val="22"/>
          </w:rPr>
          <w:t xml:space="preserve"> n.</w:t>
        </w:r>
        <w:r w:rsidR="00776A6E" w:rsidRPr="00214A2E">
          <w:rPr>
            <w:iCs/>
            <w:color w:val="000000"/>
            <w:sz w:val="22"/>
            <w:szCs w:val="22"/>
          </w:rPr>
          <w:t xml:space="preserve"> 163/</w:t>
        </w:r>
        <w:r w:rsidR="00776A6E">
          <w:rPr>
            <w:iCs/>
            <w:color w:val="000000"/>
            <w:sz w:val="22"/>
            <w:szCs w:val="22"/>
          </w:rPr>
          <w:t>20</w:t>
        </w:r>
        <w:r w:rsidR="00776A6E" w:rsidRPr="00214A2E">
          <w:rPr>
            <w:iCs/>
            <w:color w:val="000000"/>
            <w:sz w:val="22"/>
            <w:szCs w:val="22"/>
          </w:rPr>
          <w:t xml:space="preserve">06 </w:t>
        </w:r>
        <w:proofErr w:type="spellStart"/>
        <w:r w:rsidR="00776A6E">
          <w:rPr>
            <w:iCs/>
            <w:color w:val="000000"/>
            <w:sz w:val="22"/>
            <w:szCs w:val="22"/>
          </w:rPr>
          <w:t>s.m.i.</w:t>
        </w:r>
      </w:ins>
      <w:proofErr w:type="spellEnd"/>
      <w:r w:rsidRPr="00214A2E">
        <w:rPr>
          <w:sz w:val="22"/>
          <w:szCs w:val="22"/>
        </w:rPr>
        <w:t>, non risulta l'iscrizione nel casellario informatico di cui all'articolo 7, comma 10</w:t>
      </w:r>
      <w:ins w:id="179" w:author="Cosimelli, Federica (IT - Roma)" w:date="2014-12-02T19:38:00Z">
        <w:r w:rsidR="00776A6E">
          <w:rPr>
            <w:sz w:val="22"/>
            <w:szCs w:val="22"/>
          </w:rPr>
          <w:t xml:space="preserve"> </w:t>
        </w:r>
        <w:r w:rsidR="00776A6E" w:rsidRPr="00214A2E">
          <w:rPr>
            <w:iCs/>
            <w:color w:val="000000"/>
            <w:sz w:val="22"/>
            <w:szCs w:val="22"/>
          </w:rPr>
          <w:t xml:space="preserve">D. </w:t>
        </w:r>
        <w:proofErr w:type="spellStart"/>
        <w:r w:rsidR="00776A6E" w:rsidRPr="00214A2E">
          <w:rPr>
            <w:iCs/>
            <w:color w:val="000000"/>
            <w:sz w:val="22"/>
            <w:szCs w:val="22"/>
          </w:rPr>
          <w:t>Lgs</w:t>
        </w:r>
        <w:proofErr w:type="spellEnd"/>
        <w:r w:rsidR="00776A6E" w:rsidRPr="00214A2E">
          <w:rPr>
            <w:iCs/>
            <w:color w:val="000000"/>
            <w:sz w:val="22"/>
            <w:szCs w:val="22"/>
          </w:rPr>
          <w:t>.</w:t>
        </w:r>
        <w:r w:rsidR="00776A6E">
          <w:rPr>
            <w:iCs/>
            <w:color w:val="000000"/>
            <w:sz w:val="22"/>
            <w:szCs w:val="22"/>
          </w:rPr>
          <w:t xml:space="preserve"> n.</w:t>
        </w:r>
        <w:r w:rsidR="00776A6E" w:rsidRPr="00214A2E">
          <w:rPr>
            <w:iCs/>
            <w:color w:val="000000"/>
            <w:sz w:val="22"/>
            <w:szCs w:val="22"/>
          </w:rPr>
          <w:t xml:space="preserve"> 163/</w:t>
        </w:r>
        <w:r w:rsidR="00776A6E">
          <w:rPr>
            <w:iCs/>
            <w:color w:val="000000"/>
            <w:sz w:val="22"/>
            <w:szCs w:val="22"/>
          </w:rPr>
          <w:t>20</w:t>
        </w:r>
        <w:r w:rsidR="00776A6E" w:rsidRPr="00214A2E">
          <w:rPr>
            <w:iCs/>
            <w:color w:val="000000"/>
            <w:sz w:val="22"/>
            <w:szCs w:val="22"/>
          </w:rPr>
          <w:t xml:space="preserve">06 </w:t>
        </w:r>
        <w:proofErr w:type="spellStart"/>
        <w:r w:rsidR="00776A6E">
          <w:rPr>
            <w:iCs/>
            <w:color w:val="000000"/>
            <w:sz w:val="22"/>
            <w:szCs w:val="22"/>
          </w:rPr>
          <w:t>s.m.i.</w:t>
        </w:r>
      </w:ins>
      <w:proofErr w:type="spellEnd"/>
      <w:r w:rsidRPr="00214A2E">
        <w:rPr>
          <w:sz w:val="22"/>
          <w:szCs w:val="22"/>
        </w:rPr>
        <w:t>, per aver presentato falsa dichiarazione;</w:t>
      </w:r>
    </w:p>
    <w:p w:rsidR="00C70BA1" w:rsidRPr="00214A2E" w:rsidRDefault="00C70BA1" w:rsidP="00A204E8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proofErr w:type="spellStart"/>
      <w:r w:rsidRPr="00214A2E">
        <w:rPr>
          <w:b/>
          <w:sz w:val="22"/>
          <w:szCs w:val="22"/>
        </w:rPr>
        <w:t>m</w:t>
      </w:r>
      <w:r w:rsidR="00CA0A58">
        <w:rPr>
          <w:b/>
          <w:sz w:val="22"/>
          <w:szCs w:val="22"/>
        </w:rPr>
        <w:t>-</w:t>
      </w:r>
      <w:r w:rsidRPr="00214A2E">
        <w:rPr>
          <w:b/>
          <w:sz w:val="22"/>
          <w:szCs w:val="22"/>
        </w:rPr>
        <w:t>ter</w:t>
      </w:r>
      <w:proofErr w:type="spellEnd"/>
      <w:r w:rsidRPr="00214A2E">
        <w:rPr>
          <w:b/>
          <w:sz w:val="22"/>
          <w:szCs w:val="22"/>
        </w:rPr>
        <w:t>)</w:t>
      </w:r>
      <w:r w:rsidRPr="00214A2E">
        <w:rPr>
          <w:sz w:val="22"/>
          <w:szCs w:val="22"/>
        </w:rPr>
        <w:tab/>
        <w:t>che:</w:t>
      </w:r>
    </w:p>
    <w:p w:rsidR="00C70BA1" w:rsidRPr="00214A2E" w:rsidRDefault="00C70BA1" w:rsidP="00A204E8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proofErr w:type="spellStart"/>
      <w:r w:rsidRPr="00214A2E">
        <w:rPr>
          <w:b/>
          <w:sz w:val="22"/>
          <w:szCs w:val="22"/>
        </w:rPr>
        <w:t>m</w:t>
      </w:r>
      <w:r w:rsidR="00CA0A58">
        <w:rPr>
          <w:b/>
          <w:sz w:val="22"/>
          <w:szCs w:val="22"/>
        </w:rPr>
        <w:t>-</w:t>
      </w:r>
      <w:r w:rsidRPr="00214A2E">
        <w:rPr>
          <w:b/>
          <w:sz w:val="22"/>
          <w:szCs w:val="22"/>
        </w:rPr>
        <w:t>ter</w:t>
      </w:r>
      <w:proofErr w:type="spellEnd"/>
      <w:r w:rsidRPr="00214A2E">
        <w:rPr>
          <w:b/>
          <w:sz w:val="22"/>
          <w:szCs w:val="22"/>
        </w:rPr>
        <w:t>.1)</w:t>
      </w:r>
      <w:r w:rsidRPr="00214A2E">
        <w:rPr>
          <w:sz w:val="22"/>
          <w:szCs w:val="22"/>
        </w:rPr>
        <w:tab/>
        <w:t xml:space="preserve">nei propri confronti non ricorre la causa di esclusione di cui all’art.38 c. 1  lett. </w:t>
      </w:r>
      <w:proofErr w:type="spellStart"/>
      <w:r w:rsidRPr="00214A2E">
        <w:rPr>
          <w:sz w:val="22"/>
          <w:szCs w:val="22"/>
        </w:rPr>
        <w:t>mter</w:t>
      </w:r>
      <w:proofErr w:type="spellEnd"/>
      <w:r w:rsidRPr="00214A2E">
        <w:rPr>
          <w:sz w:val="22"/>
          <w:szCs w:val="22"/>
        </w:rPr>
        <w:t xml:space="preserve">) del </w:t>
      </w:r>
      <w:ins w:id="180" w:author="Cosimelli, Federica (IT - Roma)" w:date="2014-12-02T19:38:00Z">
        <w:r w:rsidR="00776A6E" w:rsidRPr="00214A2E">
          <w:rPr>
            <w:iCs/>
            <w:color w:val="000000"/>
            <w:sz w:val="22"/>
            <w:szCs w:val="22"/>
          </w:rPr>
          <w:t xml:space="preserve">D. </w:t>
        </w:r>
        <w:proofErr w:type="spellStart"/>
        <w:r w:rsidR="00776A6E" w:rsidRPr="00214A2E">
          <w:rPr>
            <w:iCs/>
            <w:color w:val="000000"/>
            <w:sz w:val="22"/>
            <w:szCs w:val="22"/>
          </w:rPr>
          <w:t>Lgs</w:t>
        </w:r>
        <w:proofErr w:type="spellEnd"/>
        <w:r w:rsidR="00776A6E" w:rsidRPr="00214A2E">
          <w:rPr>
            <w:iCs/>
            <w:color w:val="000000"/>
            <w:sz w:val="22"/>
            <w:szCs w:val="22"/>
          </w:rPr>
          <w:t>.</w:t>
        </w:r>
        <w:r w:rsidR="00776A6E">
          <w:rPr>
            <w:iCs/>
            <w:color w:val="000000"/>
            <w:sz w:val="22"/>
            <w:szCs w:val="22"/>
          </w:rPr>
          <w:t xml:space="preserve"> n.</w:t>
        </w:r>
        <w:r w:rsidR="00776A6E" w:rsidRPr="00214A2E">
          <w:rPr>
            <w:iCs/>
            <w:color w:val="000000"/>
            <w:sz w:val="22"/>
            <w:szCs w:val="22"/>
          </w:rPr>
          <w:t xml:space="preserve"> 163/</w:t>
        </w:r>
        <w:r w:rsidR="00776A6E">
          <w:rPr>
            <w:iCs/>
            <w:color w:val="000000"/>
            <w:sz w:val="22"/>
            <w:szCs w:val="22"/>
          </w:rPr>
          <w:t>20</w:t>
        </w:r>
        <w:r w:rsidR="00776A6E" w:rsidRPr="00214A2E">
          <w:rPr>
            <w:iCs/>
            <w:color w:val="000000"/>
            <w:sz w:val="22"/>
            <w:szCs w:val="22"/>
          </w:rPr>
          <w:t xml:space="preserve">06 </w:t>
        </w:r>
        <w:proofErr w:type="spellStart"/>
        <w:r w:rsidR="00776A6E">
          <w:rPr>
            <w:iCs/>
            <w:color w:val="000000"/>
            <w:sz w:val="22"/>
            <w:szCs w:val="22"/>
          </w:rPr>
          <w:t>s.m.i.</w:t>
        </w:r>
      </w:ins>
      <w:proofErr w:type="spellEnd"/>
      <w:del w:id="181" w:author="Cosimelli, Federica (IT - Roma)" w:date="2014-12-02T19:38:00Z">
        <w:r w:rsidRPr="00214A2E" w:rsidDel="00776A6E">
          <w:rPr>
            <w:sz w:val="22"/>
            <w:szCs w:val="22"/>
          </w:rPr>
          <w:delText>D. Lgs. 163/06 e s.m.i.</w:delText>
        </w:r>
      </w:del>
      <w:r w:rsidRPr="00214A2E">
        <w:rPr>
          <w:sz w:val="22"/>
          <w:szCs w:val="22"/>
        </w:rPr>
        <w:t xml:space="preserve">, sulla base dei dati che emergono </w:t>
      </w:r>
      <w:del w:id="182" w:author="Cosimelli, Federica (IT - Roma)" w:date="2014-12-02T19:38:00Z">
        <w:r w:rsidRPr="00214A2E" w:rsidDel="00776A6E">
          <w:rPr>
            <w:sz w:val="22"/>
            <w:szCs w:val="22"/>
          </w:rPr>
          <w:delText>dall’osservatorio</w:delText>
        </w:r>
      </w:del>
      <w:ins w:id="183" w:author="Cosimelli, Federica (IT - Roma)" w:date="2014-12-02T19:38:00Z">
        <w:r w:rsidR="00776A6E" w:rsidRPr="00214A2E">
          <w:rPr>
            <w:sz w:val="22"/>
            <w:szCs w:val="22"/>
          </w:rPr>
          <w:t>dall’</w:t>
        </w:r>
        <w:r w:rsidR="00776A6E">
          <w:rPr>
            <w:sz w:val="22"/>
            <w:szCs w:val="22"/>
          </w:rPr>
          <w:t>O</w:t>
        </w:r>
        <w:r w:rsidR="00776A6E" w:rsidRPr="00214A2E">
          <w:rPr>
            <w:sz w:val="22"/>
            <w:szCs w:val="22"/>
          </w:rPr>
          <w:t>sservatorio</w:t>
        </w:r>
      </w:ins>
      <w:r w:rsidRPr="00214A2E">
        <w:rPr>
          <w:sz w:val="22"/>
          <w:szCs w:val="22"/>
        </w:rPr>
        <w:t>;</w:t>
      </w:r>
    </w:p>
    <w:p w:rsidR="00C70BA1" w:rsidRPr="00214A2E" w:rsidRDefault="00C70BA1" w:rsidP="00A204E8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proofErr w:type="spellStart"/>
      <w:r w:rsidRPr="00214A2E">
        <w:rPr>
          <w:b/>
          <w:sz w:val="22"/>
          <w:szCs w:val="22"/>
        </w:rPr>
        <w:t>m</w:t>
      </w:r>
      <w:r w:rsidR="00CA0A58">
        <w:rPr>
          <w:b/>
          <w:sz w:val="22"/>
          <w:szCs w:val="22"/>
        </w:rPr>
        <w:t>-</w:t>
      </w:r>
      <w:r w:rsidRPr="00214A2E">
        <w:rPr>
          <w:b/>
          <w:sz w:val="22"/>
          <w:szCs w:val="22"/>
        </w:rPr>
        <w:t>ter</w:t>
      </w:r>
      <w:proofErr w:type="spellEnd"/>
      <w:r w:rsidRPr="00214A2E">
        <w:rPr>
          <w:b/>
          <w:sz w:val="22"/>
          <w:szCs w:val="22"/>
        </w:rPr>
        <w:t>.2)</w:t>
      </w:r>
      <w:r w:rsidRPr="00214A2E">
        <w:rPr>
          <w:sz w:val="22"/>
          <w:szCs w:val="22"/>
        </w:rPr>
        <w:tab/>
        <w:t>che nei confronti di tutti gli altri soggetti elencati al precedente n. 1) della presente dichiarazione</w:t>
      </w:r>
      <w:r w:rsidRPr="00214A2E">
        <w:rPr>
          <w:rStyle w:val="Rimandonotaapidipagina"/>
          <w:sz w:val="22"/>
          <w:szCs w:val="22"/>
        </w:rPr>
        <w:footnoteReference w:id="16"/>
      </w:r>
      <w:r w:rsidRPr="00214A2E">
        <w:rPr>
          <w:sz w:val="22"/>
          <w:szCs w:val="22"/>
        </w:rPr>
        <w:t>:</w:t>
      </w:r>
    </w:p>
    <w:p w:rsidR="00C70BA1" w:rsidRPr="00214A2E" w:rsidRDefault="00C70BA1" w:rsidP="00A204E8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della cui situazione giuridica dichiara di essere a conoscenza ai sensi dell’art.47, comma 2 del </w:t>
      </w:r>
      <w:del w:id="184" w:author="Cosimelli, Federica (IT - Roma)" w:date="2014-12-02T19:38:00Z">
        <w:r w:rsidRPr="00214A2E" w:rsidDel="00776A6E">
          <w:rPr>
            <w:sz w:val="22"/>
            <w:szCs w:val="22"/>
          </w:rPr>
          <w:delText>d</w:delText>
        </w:r>
      </w:del>
      <w:ins w:id="185" w:author="Cosimelli, Federica (IT - Roma)" w:date="2014-12-02T19:38:00Z">
        <w:r w:rsidR="00776A6E">
          <w:rPr>
            <w:sz w:val="22"/>
            <w:szCs w:val="22"/>
          </w:rPr>
          <w:t>D</w:t>
        </w:r>
      </w:ins>
      <w:r w:rsidRPr="00214A2E">
        <w:rPr>
          <w:sz w:val="22"/>
          <w:szCs w:val="22"/>
        </w:rPr>
        <w:t>.P.R. 445/2000, assumendosene le relative responsabilità, non ricorre la causa di esclusione di cui all’art.</w:t>
      </w:r>
      <w:ins w:id="186" w:author="Cosimelli, Federica (IT - Roma)" w:date="2014-12-02T19:38:00Z">
        <w:r w:rsidR="00776A6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38 c. 1 lett. </w:t>
      </w:r>
      <w:proofErr w:type="spellStart"/>
      <w:r w:rsidRPr="00214A2E">
        <w:rPr>
          <w:sz w:val="22"/>
          <w:szCs w:val="22"/>
        </w:rPr>
        <w:t>m</w:t>
      </w:r>
      <w:r w:rsidR="00E814C5">
        <w:rPr>
          <w:sz w:val="22"/>
          <w:szCs w:val="22"/>
        </w:rPr>
        <w:t>-</w:t>
      </w:r>
      <w:r w:rsidRPr="00214A2E">
        <w:rPr>
          <w:sz w:val="22"/>
          <w:szCs w:val="22"/>
        </w:rPr>
        <w:t>ter</w:t>
      </w:r>
      <w:proofErr w:type="spellEnd"/>
      <w:r w:rsidRPr="00214A2E">
        <w:rPr>
          <w:sz w:val="22"/>
          <w:szCs w:val="22"/>
        </w:rPr>
        <w:t xml:space="preserve">) del </w:t>
      </w:r>
      <w:ins w:id="187" w:author="Cosimelli, Federica (IT - Roma)" w:date="2014-12-02T19:38:00Z">
        <w:r w:rsidR="00776A6E" w:rsidRPr="00214A2E">
          <w:rPr>
            <w:iCs/>
            <w:color w:val="000000"/>
            <w:sz w:val="22"/>
            <w:szCs w:val="22"/>
          </w:rPr>
          <w:t xml:space="preserve">D. </w:t>
        </w:r>
        <w:proofErr w:type="spellStart"/>
        <w:r w:rsidR="00776A6E" w:rsidRPr="00214A2E">
          <w:rPr>
            <w:iCs/>
            <w:color w:val="000000"/>
            <w:sz w:val="22"/>
            <w:szCs w:val="22"/>
          </w:rPr>
          <w:t>Lgs</w:t>
        </w:r>
        <w:proofErr w:type="spellEnd"/>
        <w:r w:rsidR="00776A6E" w:rsidRPr="00214A2E">
          <w:rPr>
            <w:iCs/>
            <w:color w:val="000000"/>
            <w:sz w:val="22"/>
            <w:szCs w:val="22"/>
          </w:rPr>
          <w:t>.</w:t>
        </w:r>
        <w:r w:rsidR="00776A6E">
          <w:rPr>
            <w:iCs/>
            <w:color w:val="000000"/>
            <w:sz w:val="22"/>
            <w:szCs w:val="22"/>
          </w:rPr>
          <w:t xml:space="preserve"> n.</w:t>
        </w:r>
        <w:r w:rsidR="00776A6E" w:rsidRPr="00214A2E">
          <w:rPr>
            <w:iCs/>
            <w:color w:val="000000"/>
            <w:sz w:val="22"/>
            <w:szCs w:val="22"/>
          </w:rPr>
          <w:t xml:space="preserve"> 163/</w:t>
        </w:r>
        <w:r w:rsidR="00776A6E">
          <w:rPr>
            <w:iCs/>
            <w:color w:val="000000"/>
            <w:sz w:val="22"/>
            <w:szCs w:val="22"/>
          </w:rPr>
          <w:t>20</w:t>
        </w:r>
        <w:r w:rsidR="00776A6E" w:rsidRPr="00214A2E">
          <w:rPr>
            <w:iCs/>
            <w:color w:val="000000"/>
            <w:sz w:val="22"/>
            <w:szCs w:val="22"/>
          </w:rPr>
          <w:t xml:space="preserve">06 </w:t>
        </w:r>
        <w:proofErr w:type="spellStart"/>
        <w:r w:rsidR="00776A6E">
          <w:rPr>
            <w:iCs/>
            <w:color w:val="000000"/>
            <w:sz w:val="22"/>
            <w:szCs w:val="22"/>
          </w:rPr>
          <w:t>s.m.i.</w:t>
        </w:r>
        <w:proofErr w:type="spellEnd"/>
        <w:r w:rsidR="00776A6E">
          <w:rPr>
            <w:iCs/>
            <w:color w:val="000000"/>
            <w:sz w:val="22"/>
            <w:szCs w:val="22"/>
          </w:rPr>
          <w:t xml:space="preserve"> </w:t>
        </w:r>
      </w:ins>
      <w:del w:id="188" w:author="Cosimelli, Federica (IT - Roma)" w:date="2014-12-02T19:38:00Z">
        <w:r w:rsidRPr="00214A2E" w:rsidDel="00776A6E">
          <w:rPr>
            <w:sz w:val="22"/>
            <w:szCs w:val="22"/>
          </w:rPr>
          <w:delText xml:space="preserve">D. Lgs. 163/06 e s.m.i. </w:delText>
        </w:r>
      </w:del>
      <w:r w:rsidRPr="00214A2E">
        <w:rPr>
          <w:sz w:val="22"/>
          <w:szCs w:val="22"/>
        </w:rPr>
        <w:t>sulla base dei dati che emergono dall’Osservatorio;</w:t>
      </w:r>
    </w:p>
    <w:p w:rsidR="00C70BA1" w:rsidRPr="00214A2E" w:rsidRDefault="00C70BA1" w:rsidP="00A204E8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A204E8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la situazione giuridica relativa alla sussistenza della eventuale causa di esclusione di cui all’art.38 c. 1 lett. </w:t>
      </w:r>
      <w:proofErr w:type="spellStart"/>
      <w:r w:rsidRPr="00214A2E">
        <w:rPr>
          <w:sz w:val="22"/>
          <w:szCs w:val="22"/>
        </w:rPr>
        <w:t>m</w:t>
      </w:r>
      <w:r w:rsidR="00E814C5">
        <w:rPr>
          <w:sz w:val="22"/>
          <w:szCs w:val="22"/>
        </w:rPr>
        <w:t>-</w:t>
      </w:r>
      <w:r w:rsidRPr="00214A2E">
        <w:rPr>
          <w:sz w:val="22"/>
          <w:szCs w:val="22"/>
        </w:rPr>
        <w:t>ter</w:t>
      </w:r>
      <w:proofErr w:type="spellEnd"/>
      <w:r w:rsidRPr="00214A2E">
        <w:rPr>
          <w:sz w:val="22"/>
          <w:szCs w:val="22"/>
        </w:rPr>
        <w:t xml:space="preserve">) del </w:t>
      </w:r>
      <w:ins w:id="189" w:author="Cosimelli, Federica (IT - Roma)" w:date="2014-12-02T19:38:00Z">
        <w:r w:rsidR="00776A6E" w:rsidRPr="00214A2E">
          <w:rPr>
            <w:iCs/>
            <w:color w:val="000000"/>
            <w:sz w:val="22"/>
            <w:szCs w:val="22"/>
          </w:rPr>
          <w:t xml:space="preserve">D. </w:t>
        </w:r>
        <w:proofErr w:type="spellStart"/>
        <w:r w:rsidR="00776A6E" w:rsidRPr="00214A2E">
          <w:rPr>
            <w:iCs/>
            <w:color w:val="000000"/>
            <w:sz w:val="22"/>
            <w:szCs w:val="22"/>
          </w:rPr>
          <w:t>Lgs</w:t>
        </w:r>
        <w:proofErr w:type="spellEnd"/>
        <w:r w:rsidR="00776A6E" w:rsidRPr="00214A2E">
          <w:rPr>
            <w:iCs/>
            <w:color w:val="000000"/>
            <w:sz w:val="22"/>
            <w:szCs w:val="22"/>
          </w:rPr>
          <w:t>.</w:t>
        </w:r>
        <w:r w:rsidR="00776A6E">
          <w:rPr>
            <w:iCs/>
            <w:color w:val="000000"/>
            <w:sz w:val="22"/>
            <w:szCs w:val="22"/>
          </w:rPr>
          <w:t xml:space="preserve"> n.</w:t>
        </w:r>
        <w:r w:rsidR="00776A6E" w:rsidRPr="00214A2E">
          <w:rPr>
            <w:iCs/>
            <w:color w:val="000000"/>
            <w:sz w:val="22"/>
            <w:szCs w:val="22"/>
          </w:rPr>
          <w:t xml:space="preserve"> 163/</w:t>
        </w:r>
        <w:r w:rsidR="00776A6E">
          <w:rPr>
            <w:iCs/>
            <w:color w:val="000000"/>
            <w:sz w:val="22"/>
            <w:szCs w:val="22"/>
          </w:rPr>
          <w:t>20</w:t>
        </w:r>
        <w:r w:rsidR="00776A6E" w:rsidRPr="00214A2E">
          <w:rPr>
            <w:iCs/>
            <w:color w:val="000000"/>
            <w:sz w:val="22"/>
            <w:szCs w:val="22"/>
          </w:rPr>
          <w:t xml:space="preserve">06 </w:t>
        </w:r>
        <w:proofErr w:type="spellStart"/>
        <w:r w:rsidR="00776A6E">
          <w:rPr>
            <w:iCs/>
            <w:color w:val="000000"/>
            <w:sz w:val="22"/>
            <w:szCs w:val="22"/>
          </w:rPr>
          <w:t>s.m.i.</w:t>
        </w:r>
        <w:proofErr w:type="spellEnd"/>
        <w:r w:rsidR="00776A6E">
          <w:rPr>
            <w:iCs/>
            <w:color w:val="000000"/>
            <w:sz w:val="22"/>
            <w:szCs w:val="22"/>
          </w:rPr>
          <w:t xml:space="preserve"> </w:t>
        </w:r>
      </w:ins>
      <w:del w:id="190" w:author="Cosimelli, Federica (IT - Roma)" w:date="2014-12-02T19:38:00Z">
        <w:r w:rsidRPr="00214A2E" w:rsidDel="00776A6E">
          <w:rPr>
            <w:sz w:val="22"/>
            <w:szCs w:val="22"/>
          </w:rPr>
          <w:delText>D. Lgs. 163/06 e s.m.i.</w:delText>
        </w:r>
      </w:del>
      <w:r w:rsidRPr="00214A2E">
        <w:rPr>
          <w:sz w:val="22"/>
          <w:szCs w:val="22"/>
        </w:rPr>
        <w:t xml:space="preserve"> è dichiarata singolarmente dagli stessi soggetti in allegato alla presente dichiarazione.</w:t>
      </w:r>
    </w:p>
    <w:p w:rsidR="00C70BA1" w:rsidRPr="00214A2E" w:rsidRDefault="00C70BA1" w:rsidP="00A204E8">
      <w:pPr>
        <w:widowControl w:val="0"/>
        <w:spacing w:after="120" w:line="360" w:lineRule="auto"/>
        <w:ind w:left="568"/>
        <w:jc w:val="both"/>
        <w:rPr>
          <w:b/>
          <w:sz w:val="22"/>
          <w:szCs w:val="22"/>
        </w:rPr>
      </w:pPr>
      <w:proofErr w:type="spellStart"/>
      <w:r w:rsidRPr="00214A2E">
        <w:rPr>
          <w:b/>
          <w:sz w:val="22"/>
          <w:szCs w:val="22"/>
        </w:rPr>
        <w:t>m</w:t>
      </w:r>
      <w:r w:rsidR="00CA0A58">
        <w:rPr>
          <w:b/>
          <w:sz w:val="22"/>
          <w:szCs w:val="22"/>
        </w:rPr>
        <w:t>-</w:t>
      </w:r>
      <w:r w:rsidRPr="00214A2E">
        <w:rPr>
          <w:b/>
          <w:sz w:val="22"/>
          <w:szCs w:val="22"/>
        </w:rPr>
        <w:t>quater</w:t>
      </w:r>
      <w:proofErr w:type="spellEnd"/>
      <w:r w:rsidRPr="00214A2E">
        <w:rPr>
          <w:b/>
          <w:sz w:val="22"/>
          <w:szCs w:val="22"/>
        </w:rPr>
        <w:t>)</w:t>
      </w:r>
      <w:r w:rsidRPr="00214A2E">
        <w:rPr>
          <w:sz w:val="22"/>
          <w:szCs w:val="22"/>
        </w:rPr>
        <w:t xml:space="preserve"> che l’impresa: </w:t>
      </w:r>
      <w:r w:rsidRPr="00214A2E">
        <w:rPr>
          <w:b/>
          <w:i/>
          <w:sz w:val="22"/>
          <w:szCs w:val="22"/>
        </w:rPr>
        <w:t>[barrare la sola casella che interessa]</w:t>
      </w:r>
    </w:p>
    <w:p w:rsidR="00C70BA1" w:rsidRPr="00214A2E" w:rsidRDefault="00C70BA1" w:rsidP="00A204E8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sussiste</w:t>
      </w:r>
      <w:r w:rsidRPr="00214A2E">
        <w:rPr>
          <w:sz w:val="22"/>
          <w:szCs w:val="22"/>
        </w:rPr>
        <w:t xml:space="preserve"> alcuna situazioni di controllo di cui all’art.</w:t>
      </w:r>
      <w:ins w:id="191" w:author="Cosimelli, Federica (IT - Roma)" w:date="2014-12-02T19:38:00Z">
        <w:r w:rsidR="00776A6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2359 </w:t>
      </w:r>
      <w:del w:id="192" w:author="Cosimelli, Federica (IT - Roma)" w:date="2014-12-02T19:38:00Z">
        <w:r w:rsidRPr="00214A2E" w:rsidDel="00776A6E">
          <w:rPr>
            <w:sz w:val="22"/>
            <w:szCs w:val="22"/>
          </w:rPr>
          <w:delText>cod. civ.</w:delText>
        </w:r>
      </w:del>
      <w:ins w:id="193" w:author="Cosimelli, Federica (IT - Roma)" w:date="2014-12-02T19:38:00Z">
        <w:r w:rsidR="00776A6E">
          <w:rPr>
            <w:sz w:val="22"/>
            <w:szCs w:val="22"/>
          </w:rPr>
          <w:t>codice civile</w:t>
        </w:r>
      </w:ins>
      <w:r w:rsidRPr="00214A2E">
        <w:rPr>
          <w:sz w:val="22"/>
          <w:szCs w:val="22"/>
        </w:rPr>
        <w:t>, né in una qualsiasi relazione, anche di fatto, che comporti che le offerte siano imputabili ad un unico centro decisionale con altra Impresa che partecipi in concorrenza alla presente gara singolarmente o quale componente di raggruppamento di imprese o consorzio e di aver formulato l'offerta autonomamente;</w:t>
      </w:r>
    </w:p>
    <w:p w:rsidR="00C70BA1" w:rsidRPr="00214A2E" w:rsidRDefault="00C70BA1" w:rsidP="00A204E8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A204E8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non essere</w:t>
      </w:r>
      <w:r w:rsidRPr="00214A2E">
        <w:rPr>
          <w:sz w:val="22"/>
          <w:szCs w:val="22"/>
        </w:rPr>
        <w:t xml:space="preserve"> a conoscenza della partecipazione alla medesima procedura di soggetti che si trovano, rispetto al concorrente, in una delle situazioni di controllo di cui all'articolo 2359 del codice civile, e di aver formulato l'offerta autonomamente;</w:t>
      </w:r>
    </w:p>
    <w:p w:rsidR="00C70BA1" w:rsidRPr="00214A2E" w:rsidRDefault="00C70BA1" w:rsidP="00A204E8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sz w:val="22"/>
          <w:szCs w:val="22"/>
        </w:rPr>
        <w:t xml:space="preserve"> </w:t>
      </w: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A204E8">
      <w:pPr>
        <w:widowControl w:val="0"/>
        <w:spacing w:line="360" w:lineRule="auto"/>
        <w:ind w:left="851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lastRenderedPageBreak/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essere</w:t>
      </w:r>
      <w:r w:rsidRPr="00214A2E">
        <w:rPr>
          <w:sz w:val="22"/>
          <w:szCs w:val="22"/>
        </w:rPr>
        <w:t xml:space="preserve"> a conoscenza della partecipazione alla procedura di ________________ </w:t>
      </w:r>
      <w:r w:rsidRPr="00214A2E">
        <w:rPr>
          <w:b/>
          <w:i/>
          <w:sz w:val="22"/>
          <w:szCs w:val="22"/>
        </w:rPr>
        <w:t>[indicare la denominazione dell’operatore economico]</w:t>
      </w:r>
      <w:r w:rsidRPr="00214A2E">
        <w:rPr>
          <w:sz w:val="22"/>
          <w:szCs w:val="22"/>
        </w:rPr>
        <w:t>, operatore economico che si trova, rispetto ad essa,  in una situazione di controllo di cui all’art.</w:t>
      </w:r>
      <w:ins w:id="194" w:author="Cosimelli, Federica (IT - Roma)" w:date="2014-12-02T19:38:00Z">
        <w:r w:rsidR="00776A6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2359 del </w:t>
      </w:r>
      <w:del w:id="195" w:author="Cosimelli, Federica (IT - Roma)" w:date="2014-12-02T19:38:00Z">
        <w:r w:rsidRPr="00214A2E" w:rsidDel="00776A6E">
          <w:rPr>
            <w:sz w:val="22"/>
            <w:szCs w:val="22"/>
          </w:rPr>
          <w:delText>cod. civ.</w:delText>
        </w:r>
      </w:del>
      <w:ins w:id="196" w:author="Cosimelli, Federica (IT - Roma)" w:date="2014-12-02T19:38:00Z">
        <w:r w:rsidR="00776A6E">
          <w:rPr>
            <w:sz w:val="22"/>
            <w:szCs w:val="22"/>
          </w:rPr>
          <w:t xml:space="preserve">codice civile </w:t>
        </w:r>
      </w:ins>
      <w:r w:rsidRPr="00214A2E">
        <w:rPr>
          <w:sz w:val="22"/>
          <w:szCs w:val="22"/>
        </w:rPr>
        <w:t xml:space="preserve"> e di aver formulato l’offerta autonomamente.</w:t>
      </w:r>
    </w:p>
    <w:p w:rsidR="00C70BA1" w:rsidRPr="00214A2E" w:rsidRDefault="00C70BA1" w:rsidP="00A12E3B">
      <w:pPr>
        <w:numPr>
          <w:ilvl w:val="0"/>
          <w:numId w:val="29"/>
        </w:numPr>
        <w:tabs>
          <w:tab w:val="clear" w:pos="2040"/>
          <w:tab w:val="num" w:pos="426"/>
        </w:tabs>
        <w:spacing w:line="360" w:lineRule="auto"/>
        <w:ind w:left="425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la società non versare nelle fattispecie di cui all’art.</w:t>
      </w:r>
      <w:ins w:id="197" w:author="Cosimelli, Federica (IT - Roma)" w:date="2014-12-02T19:39:00Z">
        <w:r w:rsidR="00776A6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253, commi 1 e 2, D.P.R. </w:t>
      </w:r>
      <w:ins w:id="198" w:author="Cosimelli, Federica (IT - Roma)" w:date="2014-12-02T19:39:00Z">
        <w:r w:rsidR="00776A6E">
          <w:rPr>
            <w:sz w:val="22"/>
            <w:szCs w:val="22"/>
          </w:rPr>
          <w:t xml:space="preserve">n. </w:t>
        </w:r>
      </w:ins>
      <w:r w:rsidRPr="00214A2E">
        <w:rPr>
          <w:sz w:val="22"/>
          <w:szCs w:val="22"/>
        </w:rPr>
        <w:t xml:space="preserve">207/2010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;</w:t>
      </w:r>
    </w:p>
    <w:p w:rsidR="00C70BA1" w:rsidRPr="00214A2E" w:rsidRDefault="00C70BA1" w:rsidP="00634ED8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Luogo e data </w:t>
      </w:r>
    </w:p>
    <w:p w:rsidR="00C70BA1" w:rsidRPr="00214A2E" w:rsidRDefault="00C70BA1" w:rsidP="00634ED8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_____________________</w:t>
      </w:r>
    </w:p>
    <w:p w:rsidR="00C70BA1" w:rsidRPr="00214A2E" w:rsidRDefault="00C70BA1" w:rsidP="00634ED8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C70BA1" w:rsidRPr="00214A2E" w:rsidRDefault="00C70BA1" w:rsidP="00634ED8">
      <w:pPr>
        <w:pStyle w:val="Corpodeltesto2"/>
        <w:widowControl w:val="0"/>
        <w:tabs>
          <w:tab w:val="left" w:pos="708"/>
        </w:tabs>
        <w:ind w:left="7655"/>
        <w:rPr>
          <w:sz w:val="22"/>
          <w:szCs w:val="22"/>
        </w:rPr>
      </w:pPr>
      <w:r w:rsidRPr="00214A2E">
        <w:rPr>
          <w:sz w:val="22"/>
          <w:szCs w:val="22"/>
        </w:rPr>
        <w:t>FIRMA</w:t>
      </w:r>
    </w:p>
    <w:p w:rsidR="00C70BA1" w:rsidRPr="00214A2E" w:rsidRDefault="00C70BA1" w:rsidP="00634ED8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 w:rsidRPr="00214A2E">
        <w:rPr>
          <w:sz w:val="22"/>
          <w:szCs w:val="22"/>
        </w:rPr>
        <w:t>__________________________</w:t>
      </w:r>
    </w:p>
    <w:p w:rsidR="00C70BA1" w:rsidRPr="00214A2E" w:rsidRDefault="00C70BA1" w:rsidP="004D1769">
      <w:pPr>
        <w:pStyle w:val="Testonormale"/>
        <w:spacing w:before="120" w:line="360" w:lineRule="auto"/>
        <w:jc w:val="center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***************</w:t>
      </w:r>
    </w:p>
    <w:p w:rsidR="00C70BA1" w:rsidRPr="00214A2E" w:rsidRDefault="00C70BA1">
      <w:pPr>
        <w:spacing w:after="200" w:line="276" w:lineRule="auto"/>
        <w:rPr>
          <w:sz w:val="22"/>
          <w:szCs w:val="22"/>
        </w:rPr>
      </w:pPr>
      <w:r w:rsidRPr="00214A2E">
        <w:rPr>
          <w:sz w:val="22"/>
          <w:szCs w:val="22"/>
        </w:rPr>
        <w:br w:type="page"/>
      </w:r>
    </w:p>
    <w:p w:rsidR="00C70BA1" w:rsidRPr="00CA0A58" w:rsidRDefault="00C70BA1" w:rsidP="00CA0A58">
      <w:pPr>
        <w:pStyle w:val="Testonormale"/>
        <w:spacing w:before="120" w:after="240" w:line="360" w:lineRule="auto"/>
        <w:jc w:val="both"/>
        <w:rPr>
          <w:rFonts w:ascii="Times New Roman" w:hAnsi="Times New Roman"/>
          <w:i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lastRenderedPageBreak/>
        <w:t xml:space="preserve">in caso di </w:t>
      </w:r>
      <w:r w:rsidRPr="00214A2E">
        <w:rPr>
          <w:rFonts w:ascii="Times New Roman" w:hAnsi="Times New Roman"/>
          <w:b/>
          <w:bCs/>
          <w:i/>
          <w:sz w:val="22"/>
          <w:szCs w:val="22"/>
          <w:u w:val="single"/>
        </w:rPr>
        <w:t xml:space="preserve">SOCIETÀ </w:t>
      </w:r>
      <w:proofErr w:type="spellStart"/>
      <w:r w:rsidRPr="00214A2E">
        <w:rPr>
          <w:rFonts w:ascii="Times New Roman" w:hAnsi="Times New Roman"/>
          <w:b/>
          <w:bCs/>
          <w:i/>
          <w:sz w:val="22"/>
          <w:szCs w:val="22"/>
          <w:u w:val="single"/>
        </w:rPr>
        <w:t>DI</w:t>
      </w:r>
      <w:proofErr w:type="spellEnd"/>
      <w:r w:rsidRPr="00214A2E">
        <w:rPr>
          <w:rFonts w:ascii="Times New Roman" w:hAnsi="Times New Roman"/>
          <w:b/>
          <w:bCs/>
          <w:i/>
          <w:sz w:val="22"/>
          <w:szCs w:val="22"/>
          <w:u w:val="single"/>
        </w:rPr>
        <w:t xml:space="preserve"> PROFESSIONISTI</w:t>
      </w:r>
      <w:ins w:id="199" w:author="Cosimelli, Federica (IT - Roma)" w:date="2014-12-02T19:11:00Z">
        <w:r w:rsidR="00214A2E" w:rsidRPr="00214A2E">
          <w:rPr>
            <w:rFonts w:ascii="Times New Roman" w:hAnsi="Times New Roman"/>
            <w:b/>
            <w:i/>
            <w:sz w:val="22"/>
            <w:szCs w:val="22"/>
            <w:u w:val="single"/>
          </w:rPr>
          <w:t xml:space="preserve">/ </w:t>
        </w:r>
      </w:ins>
      <w:ins w:id="200" w:author="Cosimelli, Federica (IT - Roma)" w:date="2014-12-02T19:12:00Z">
        <w:r w:rsidR="00214A2E" w:rsidRPr="00214A2E">
          <w:rPr>
            <w:rFonts w:ascii="Times New Roman" w:hAnsi="Times New Roman"/>
            <w:b/>
            <w:i/>
            <w:sz w:val="22"/>
            <w:szCs w:val="22"/>
            <w:u w:val="single"/>
          </w:rPr>
          <w:t>/ CONSORZI STABILI: Società Consorziate in forma di Società di Professionisti</w:t>
        </w:r>
      </w:ins>
      <w:del w:id="201" w:author="Cosimelli, Federica (IT - Roma)" w:date="2014-12-02T19:11:00Z">
        <w:r w:rsidRPr="00214A2E" w:rsidDel="00214A2E">
          <w:rPr>
            <w:rFonts w:ascii="Times New Roman" w:hAnsi="Times New Roman"/>
            <w:i/>
            <w:sz w:val="22"/>
            <w:szCs w:val="22"/>
          </w:rPr>
          <w:delText xml:space="preserve"> </w:delText>
        </w:r>
      </w:del>
    </w:p>
    <w:p w:rsidR="00C70BA1" w:rsidRPr="00214A2E" w:rsidRDefault="00C70BA1" w:rsidP="002C50D8">
      <w:pPr>
        <w:tabs>
          <w:tab w:val="num" w:pos="360"/>
          <w:tab w:val="num" w:pos="720"/>
        </w:tabs>
        <w:spacing w:after="120"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Il sottoscritto: </w:t>
      </w:r>
    </w:p>
    <w:p w:rsidR="00C70BA1" w:rsidRPr="00214A2E" w:rsidRDefault="00C70BA1" w:rsidP="002C50D8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proofErr w:type="spellStart"/>
      <w:r w:rsidRPr="00214A2E">
        <w:rPr>
          <w:iCs/>
          <w:color w:val="000000"/>
          <w:sz w:val="22"/>
          <w:szCs w:val="22"/>
        </w:rPr>
        <w:t>……………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 Nome  </w:t>
      </w:r>
      <w:proofErr w:type="spellStart"/>
      <w:r w:rsidRPr="00214A2E">
        <w:rPr>
          <w:iCs/>
          <w:color w:val="000000"/>
          <w:sz w:val="22"/>
          <w:szCs w:val="22"/>
        </w:rPr>
        <w:t>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..…..nato a  </w:t>
      </w:r>
      <w:proofErr w:type="spellStart"/>
      <w:r w:rsidRPr="00214A2E">
        <w:rPr>
          <w:iCs/>
          <w:color w:val="000000"/>
          <w:sz w:val="22"/>
          <w:szCs w:val="22"/>
        </w:rPr>
        <w:t>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.. il </w:t>
      </w:r>
      <w:proofErr w:type="spellStart"/>
      <w:r w:rsidRPr="00214A2E">
        <w:rPr>
          <w:iCs/>
          <w:color w:val="000000"/>
          <w:sz w:val="22"/>
          <w:szCs w:val="22"/>
        </w:rPr>
        <w:t>……………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 in qualità di legale rappresentante della società di professionisti </w:t>
      </w:r>
      <w:proofErr w:type="spellStart"/>
      <w:r w:rsidRPr="00214A2E">
        <w:rPr>
          <w:iCs/>
          <w:color w:val="000000"/>
          <w:sz w:val="22"/>
          <w:szCs w:val="22"/>
        </w:rPr>
        <w:t>tra…………………………………</w:t>
      </w:r>
      <w:proofErr w:type="spellEnd"/>
      <w:r w:rsidRPr="00214A2E">
        <w:rPr>
          <w:iCs/>
          <w:color w:val="000000"/>
          <w:sz w:val="22"/>
          <w:szCs w:val="22"/>
        </w:rPr>
        <w:t>.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214A2E">
        <w:rPr>
          <w:i/>
          <w:iCs/>
          <w:color w:val="000000"/>
          <w:sz w:val="22"/>
          <w:szCs w:val="22"/>
        </w:rPr>
        <w:t>C.F………………………………</w:t>
      </w:r>
      <w:proofErr w:type="spellEnd"/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 xml:space="preserve">e P. </w:t>
      </w:r>
      <w:proofErr w:type="spellStart"/>
      <w:r w:rsidRPr="00214A2E">
        <w:rPr>
          <w:iCs/>
          <w:color w:val="000000"/>
          <w:sz w:val="22"/>
          <w:szCs w:val="22"/>
        </w:rPr>
        <w:t>IVA…………………………………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.., con sede legale  in </w:t>
      </w:r>
      <w:proofErr w:type="spellStart"/>
      <w:r w:rsidRPr="00214A2E">
        <w:rPr>
          <w:iCs/>
          <w:color w:val="000000"/>
          <w:sz w:val="22"/>
          <w:szCs w:val="22"/>
        </w:rPr>
        <w:t>…………………………………</w:t>
      </w:r>
      <w:proofErr w:type="spellEnd"/>
      <w:r w:rsidRPr="00214A2E">
        <w:rPr>
          <w:iCs/>
          <w:color w:val="000000"/>
          <w:sz w:val="22"/>
          <w:szCs w:val="22"/>
        </w:rPr>
        <w:t>.</w:t>
      </w:r>
    </w:p>
    <w:p w:rsidR="00C70BA1" w:rsidRPr="00214A2E" w:rsidRDefault="00C70BA1" w:rsidP="002C50D8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C70BA1" w:rsidRPr="00214A2E" w:rsidRDefault="00C70BA1" w:rsidP="002C50D8">
      <w:pPr>
        <w:widowControl w:val="0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ai sensi e per gli effetti dell’art.76 del D.P.R. n.</w:t>
      </w:r>
      <w:ins w:id="202" w:author="Cosimelli, Federica (IT - Roma)" w:date="2014-12-02T19:39:00Z">
        <w:r w:rsidR="007A1A72">
          <w:rPr>
            <w:color w:val="000000"/>
            <w:sz w:val="22"/>
            <w:szCs w:val="22"/>
          </w:rPr>
          <w:t xml:space="preserve"> </w:t>
        </w:r>
      </w:ins>
      <w:r w:rsidRPr="00214A2E">
        <w:rPr>
          <w:color w:val="000000"/>
          <w:sz w:val="22"/>
          <w:szCs w:val="22"/>
        </w:rPr>
        <w:t xml:space="preserve">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C70BA1" w:rsidRPr="00214A2E" w:rsidRDefault="00C70BA1" w:rsidP="002C50D8">
      <w:pPr>
        <w:widowControl w:val="0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fini della partecipazione alla presente gara </w:t>
      </w:r>
    </w:p>
    <w:p w:rsidR="00C70BA1" w:rsidRPr="00214A2E" w:rsidRDefault="00C70BA1" w:rsidP="004D1769">
      <w:pPr>
        <w:widowControl w:val="0"/>
        <w:tabs>
          <w:tab w:val="left" w:pos="426"/>
        </w:tabs>
        <w:spacing w:line="360" w:lineRule="auto"/>
        <w:ind w:left="360"/>
        <w:jc w:val="both"/>
        <w:rPr>
          <w:color w:val="000000"/>
          <w:sz w:val="22"/>
          <w:szCs w:val="22"/>
        </w:rPr>
      </w:pPr>
    </w:p>
    <w:p w:rsidR="00C70BA1" w:rsidRPr="00214A2E" w:rsidRDefault="00C70BA1" w:rsidP="00D26D0C">
      <w:pPr>
        <w:pStyle w:val="Paragrafoelenco"/>
        <w:spacing w:before="120" w:after="120"/>
        <w:ind w:left="0"/>
        <w:jc w:val="center"/>
        <w:outlineLvl w:val="0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DICHIARA SOTTO LA PROPRIA RESPONSABILITÀ</w:t>
      </w:r>
    </w:p>
    <w:p w:rsidR="00C70BA1" w:rsidRPr="00214A2E" w:rsidRDefault="00C70BA1" w:rsidP="00517EC9">
      <w:pPr>
        <w:pStyle w:val="Paragrafoelenco"/>
        <w:spacing w:before="120" w:after="120"/>
        <w:ind w:left="360"/>
        <w:outlineLvl w:val="0"/>
        <w:rPr>
          <w:b/>
          <w:sz w:val="22"/>
          <w:szCs w:val="22"/>
        </w:rPr>
      </w:pPr>
    </w:p>
    <w:p w:rsidR="00C70BA1" w:rsidRPr="00214A2E" w:rsidRDefault="00C70BA1" w:rsidP="00517EC9">
      <w:pPr>
        <w:pStyle w:val="Paragrafoelenco"/>
        <w:spacing w:before="120" w:after="120"/>
        <w:ind w:left="360"/>
        <w:outlineLvl w:val="0"/>
        <w:rPr>
          <w:b/>
          <w:sz w:val="22"/>
          <w:szCs w:val="22"/>
        </w:rPr>
      </w:pPr>
    </w:p>
    <w:p w:rsidR="00C70BA1" w:rsidRPr="00214A2E" w:rsidRDefault="00C70BA1" w:rsidP="00BF3249">
      <w:pPr>
        <w:numPr>
          <w:ilvl w:val="0"/>
          <w:numId w:val="31"/>
        </w:numPr>
        <w:tabs>
          <w:tab w:val="clear" w:pos="2040"/>
          <w:tab w:val="num" w:pos="709"/>
        </w:tabs>
        <w:spacing w:after="120" w:line="360" w:lineRule="auto"/>
        <w:ind w:left="426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che partecipa in qualità di società di professionisti costituita in conformità al disposto dell'art.90, comma 2, lett. a</w:t>
      </w:r>
      <w:ins w:id="203" w:author="Cosimelli, Federica (IT - Roma)" w:date="2014-12-02T19:39:00Z">
        <w:r w:rsidR="007A1A72" w:rsidRPr="007A1A72">
          <w:rPr>
            <w:iCs/>
            <w:color w:val="000000"/>
            <w:sz w:val="22"/>
            <w:szCs w:val="22"/>
          </w:rPr>
          <w:t xml:space="preserve"> </w:t>
        </w:r>
        <w:r w:rsidR="007A1A72" w:rsidRPr="00214A2E">
          <w:rPr>
            <w:iCs/>
            <w:color w:val="000000"/>
            <w:sz w:val="22"/>
            <w:szCs w:val="22"/>
          </w:rPr>
          <w:t xml:space="preserve">D. </w:t>
        </w:r>
        <w:proofErr w:type="spellStart"/>
        <w:r w:rsidR="007A1A72" w:rsidRPr="00214A2E">
          <w:rPr>
            <w:iCs/>
            <w:color w:val="000000"/>
            <w:sz w:val="22"/>
            <w:szCs w:val="22"/>
          </w:rPr>
          <w:t>Lgs</w:t>
        </w:r>
        <w:proofErr w:type="spellEnd"/>
        <w:r w:rsidR="007A1A72" w:rsidRPr="00214A2E">
          <w:rPr>
            <w:iCs/>
            <w:color w:val="000000"/>
            <w:sz w:val="22"/>
            <w:szCs w:val="22"/>
          </w:rPr>
          <w:t>.</w:t>
        </w:r>
        <w:r w:rsidR="007A1A72">
          <w:rPr>
            <w:iCs/>
            <w:color w:val="000000"/>
            <w:sz w:val="22"/>
            <w:szCs w:val="22"/>
          </w:rPr>
          <w:t xml:space="preserve"> n.</w:t>
        </w:r>
        <w:r w:rsidR="007A1A72" w:rsidRPr="00214A2E">
          <w:rPr>
            <w:iCs/>
            <w:color w:val="000000"/>
            <w:sz w:val="22"/>
            <w:szCs w:val="22"/>
          </w:rPr>
          <w:t xml:space="preserve"> 163/</w:t>
        </w:r>
        <w:r w:rsidR="007A1A72">
          <w:rPr>
            <w:iCs/>
            <w:color w:val="000000"/>
            <w:sz w:val="22"/>
            <w:szCs w:val="22"/>
          </w:rPr>
          <w:t>20</w:t>
        </w:r>
        <w:r w:rsidR="007A1A72" w:rsidRPr="00214A2E">
          <w:rPr>
            <w:iCs/>
            <w:color w:val="000000"/>
            <w:sz w:val="22"/>
            <w:szCs w:val="22"/>
          </w:rPr>
          <w:t xml:space="preserve">06 </w:t>
        </w:r>
        <w:proofErr w:type="spellStart"/>
        <w:r w:rsidR="007A1A72">
          <w:rPr>
            <w:iCs/>
            <w:color w:val="000000"/>
            <w:sz w:val="22"/>
            <w:szCs w:val="22"/>
          </w:rPr>
          <w:t>s.m.i</w:t>
        </w:r>
        <w:proofErr w:type="spellEnd"/>
        <w:r w:rsidR="007A1A72">
          <w:rPr>
            <w:iCs/>
            <w:color w:val="000000"/>
            <w:sz w:val="22"/>
            <w:szCs w:val="22"/>
          </w:rPr>
          <w:t xml:space="preserve"> </w:t>
        </w:r>
      </w:ins>
      <w:del w:id="204" w:author="Cosimelli, Federica (IT - Roma)" w:date="2014-12-02T19:39:00Z">
        <w:r w:rsidRPr="00214A2E" w:rsidDel="007A1A72">
          <w:rPr>
            <w:color w:val="000000"/>
            <w:sz w:val="22"/>
            <w:szCs w:val="22"/>
          </w:rPr>
          <w:delText>), d.lgs. 163/06 e s.m.i.</w:delText>
        </w:r>
      </w:del>
      <w:r w:rsidRPr="00214A2E">
        <w:rPr>
          <w:color w:val="000000"/>
          <w:sz w:val="22"/>
          <w:szCs w:val="22"/>
        </w:rPr>
        <w:t xml:space="preserve"> e dell’art.</w:t>
      </w:r>
      <w:ins w:id="205" w:author="Cosimelli, Federica (IT - Roma)" w:date="2014-12-02T19:39:00Z">
        <w:r w:rsidR="007A1A72">
          <w:rPr>
            <w:color w:val="000000"/>
            <w:sz w:val="22"/>
            <w:szCs w:val="22"/>
          </w:rPr>
          <w:t xml:space="preserve"> </w:t>
        </w:r>
      </w:ins>
      <w:r w:rsidRPr="00214A2E">
        <w:rPr>
          <w:color w:val="000000"/>
          <w:sz w:val="22"/>
          <w:szCs w:val="22"/>
        </w:rPr>
        <w:t xml:space="preserve">255, D.P.R. </w:t>
      </w:r>
      <w:ins w:id="206" w:author="Cosimelli, Federica (IT - Roma)" w:date="2014-12-02T19:39:00Z">
        <w:r w:rsidR="007A1A72">
          <w:rPr>
            <w:color w:val="000000"/>
            <w:sz w:val="22"/>
            <w:szCs w:val="22"/>
          </w:rPr>
          <w:t xml:space="preserve">n. </w:t>
        </w:r>
      </w:ins>
      <w:r w:rsidRPr="00214A2E">
        <w:rPr>
          <w:color w:val="000000"/>
          <w:sz w:val="22"/>
          <w:szCs w:val="22"/>
        </w:rPr>
        <w:t xml:space="preserve">207/2010 e </w:t>
      </w:r>
      <w:proofErr w:type="spellStart"/>
      <w:r w:rsidRPr="00214A2E">
        <w:rPr>
          <w:color w:val="000000"/>
          <w:sz w:val="22"/>
          <w:szCs w:val="22"/>
        </w:rPr>
        <w:t>s.m.i.</w:t>
      </w:r>
      <w:proofErr w:type="spellEnd"/>
      <w:r w:rsidRPr="00214A2E">
        <w:rPr>
          <w:color w:val="000000"/>
          <w:sz w:val="22"/>
          <w:szCs w:val="22"/>
        </w:rPr>
        <w:t xml:space="preserve"> o secondo legislazione equivalente per i concorrenti stabiliti in altri Paesi esteri;</w:t>
      </w:r>
    </w:p>
    <w:p w:rsidR="00C70BA1" w:rsidRPr="00214A2E" w:rsidRDefault="00C70BA1" w:rsidP="00BF3249">
      <w:pPr>
        <w:numPr>
          <w:ilvl w:val="0"/>
          <w:numId w:val="31"/>
        </w:numPr>
        <w:tabs>
          <w:tab w:val="clear" w:pos="2040"/>
          <w:tab w:val="num" w:pos="709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questa Società è iscritta dal _________ al Registro delle Imprese di ___________, al numero ___________, costituita con atto del _______________, capitale sociale deliberato Euro _____________, capitale sociale sottoscritto Euro __________________, capitale sociale versato Euro _________________________, termine di durata della società ____________, </w:t>
      </w:r>
    </w:p>
    <w:p w:rsidR="00C70BA1" w:rsidRPr="00214A2E" w:rsidRDefault="00C70BA1" w:rsidP="00BF3249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ha ad oggetto sociale: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70BA1" w:rsidRPr="00214A2E" w:rsidRDefault="00C70BA1" w:rsidP="00BF3249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codice attività ________________________________________________________________________</w:t>
      </w:r>
    </w:p>
    <w:p w:rsidR="00C70BA1" w:rsidRPr="00214A2E" w:rsidRDefault="00C70BA1" w:rsidP="00BF3249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ragione o denominazione sociale_________________________________________________________</w:t>
      </w:r>
    </w:p>
    <w:p w:rsidR="00C70BA1" w:rsidRPr="00214A2E" w:rsidRDefault="00C70BA1" w:rsidP="00BF3249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natura giuridica ______________________________________________________________________</w:t>
      </w:r>
    </w:p>
    <w:p w:rsidR="00C70BA1" w:rsidRPr="00214A2E" w:rsidRDefault="00C70BA1" w:rsidP="00BF3249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data inizio attività ____________________________________________________________________</w:t>
      </w:r>
    </w:p>
    <w:p w:rsidR="00C70BA1" w:rsidRPr="00214A2E" w:rsidRDefault="00C70BA1" w:rsidP="00BF3249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data cessazione attività ________________________________________________________________</w:t>
      </w:r>
    </w:p>
    <w:p w:rsidR="00C70BA1" w:rsidRPr="00214A2E" w:rsidRDefault="00C70BA1" w:rsidP="00BF3249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oggetto attività ______________________________________________________________________</w:t>
      </w:r>
    </w:p>
    <w:p w:rsidR="00C70BA1" w:rsidRPr="00214A2E" w:rsidRDefault="00C70BA1" w:rsidP="00BF3249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lastRenderedPageBreak/>
        <w:t>__________________________________________________________________________________</w:t>
      </w:r>
    </w:p>
    <w:p w:rsidR="00C70BA1" w:rsidRPr="00214A2E" w:rsidRDefault="00C70BA1" w:rsidP="00BF3249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codice attività _______________________________________________________________________</w:t>
      </w:r>
    </w:p>
    <w:p w:rsidR="00C70BA1" w:rsidRPr="00214A2E" w:rsidRDefault="00C70BA1" w:rsidP="00BF3249">
      <w:pPr>
        <w:spacing w:after="120" w:line="360" w:lineRule="auto"/>
        <w:ind w:left="360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i soci rappresentanti legali, altri soggetti con potere di rappresentanza, direttori tecnici sono di seguito elencati:</w:t>
      </w:r>
    </w:p>
    <w:tbl>
      <w:tblPr>
        <w:tblW w:w="486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95"/>
        <w:gridCol w:w="2633"/>
        <w:gridCol w:w="1503"/>
        <w:gridCol w:w="1505"/>
        <w:gridCol w:w="1952"/>
      </w:tblGrid>
      <w:tr w:rsidR="00C70BA1" w:rsidRPr="00214A2E" w:rsidTr="00BF3249">
        <w:tc>
          <w:tcPr>
            <w:tcW w:w="1040" w:type="pct"/>
            <w:shd w:val="clear" w:color="auto" w:fill="BFBFBF"/>
          </w:tcPr>
          <w:p w:rsidR="00C70BA1" w:rsidRPr="00214A2E" w:rsidRDefault="00C70BA1" w:rsidP="00BF324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1373" w:type="pct"/>
            <w:shd w:val="clear" w:color="auto" w:fill="BFBFBF"/>
          </w:tcPr>
          <w:p w:rsidR="00C70BA1" w:rsidRPr="00214A2E" w:rsidRDefault="00C70BA1" w:rsidP="00BF324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784" w:type="pct"/>
            <w:shd w:val="clear" w:color="auto" w:fill="BFBFBF"/>
          </w:tcPr>
          <w:p w:rsidR="00C70BA1" w:rsidRPr="00214A2E" w:rsidRDefault="00C70BA1" w:rsidP="00BF324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785" w:type="pct"/>
            <w:shd w:val="clear" w:color="auto" w:fill="BFBFBF"/>
          </w:tcPr>
          <w:p w:rsidR="00C70BA1" w:rsidRPr="00214A2E" w:rsidRDefault="00C70BA1" w:rsidP="00BF324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018" w:type="pct"/>
            <w:shd w:val="clear" w:color="auto" w:fill="BFBFBF"/>
          </w:tcPr>
          <w:p w:rsidR="00C70BA1" w:rsidRPr="00214A2E" w:rsidRDefault="00C70BA1" w:rsidP="00BF324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C70BA1" w:rsidRPr="00214A2E" w:rsidTr="00BF3249">
        <w:tc>
          <w:tcPr>
            <w:tcW w:w="1040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</w:tr>
      <w:tr w:rsidR="00C70BA1" w:rsidRPr="00214A2E" w:rsidTr="00BF3249">
        <w:tc>
          <w:tcPr>
            <w:tcW w:w="1040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</w:tr>
      <w:tr w:rsidR="00C70BA1" w:rsidRPr="00214A2E" w:rsidTr="00BF3249">
        <w:tc>
          <w:tcPr>
            <w:tcW w:w="1040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</w:tr>
      <w:tr w:rsidR="00C70BA1" w:rsidRPr="00214A2E" w:rsidTr="00BF3249">
        <w:tc>
          <w:tcPr>
            <w:tcW w:w="1040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</w:tr>
    </w:tbl>
    <w:p w:rsidR="00C70BA1" w:rsidRPr="00214A2E" w:rsidRDefault="00C70BA1" w:rsidP="00BF3249">
      <w:pPr>
        <w:spacing w:after="120" w:line="360" w:lineRule="auto"/>
        <w:jc w:val="both"/>
        <w:rPr>
          <w:i/>
          <w:sz w:val="22"/>
          <w:szCs w:val="22"/>
        </w:rPr>
      </w:pPr>
    </w:p>
    <w:p w:rsidR="00C70BA1" w:rsidRPr="00214A2E" w:rsidRDefault="00C70BA1" w:rsidP="00BF3249">
      <w:pPr>
        <w:widowControl w:val="0"/>
        <w:spacing w:after="120"/>
        <w:ind w:left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e che nulla osta ai fini </w:t>
      </w:r>
      <w:del w:id="207" w:author="Cosimelli, Federica (IT - Roma)" w:date="2014-12-02T19:39:00Z">
        <w:r w:rsidRPr="00214A2E" w:rsidDel="007A1A72">
          <w:rPr>
            <w:sz w:val="22"/>
            <w:szCs w:val="22"/>
          </w:rPr>
          <w:delText xml:space="preserve">dell’articolo </w:delText>
        </w:r>
      </w:del>
      <w:ins w:id="208" w:author="Cosimelli, Federica (IT - Roma)" w:date="2014-12-02T19:39:00Z">
        <w:r w:rsidR="007A1A72" w:rsidRPr="00214A2E">
          <w:rPr>
            <w:sz w:val="22"/>
            <w:szCs w:val="22"/>
          </w:rPr>
          <w:t>dell’art</w:t>
        </w:r>
        <w:r w:rsidR="007A1A72">
          <w:rPr>
            <w:sz w:val="22"/>
            <w:szCs w:val="22"/>
          </w:rPr>
          <w:t>.</w:t>
        </w:r>
        <w:r w:rsidR="007A1A72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67 del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>. 6 settembre 2011, n.159 e successive modificazioni.</w:t>
      </w:r>
    </w:p>
    <w:p w:rsidR="00C70BA1" w:rsidRPr="00214A2E" w:rsidRDefault="00C70BA1" w:rsidP="00BF3249">
      <w:pPr>
        <w:numPr>
          <w:ilvl w:val="0"/>
          <w:numId w:val="31"/>
        </w:numPr>
        <w:tabs>
          <w:tab w:val="clear" w:pos="2040"/>
          <w:tab w:val="num" w:pos="720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allega alla presente dichiarazione prospetto e/o elenco cumulativi del personale (dipendenti, dirigenti, collaboratori con contratto di collaborazione coordinata e continuativa fino al termine di validità previsto dall’art.</w:t>
      </w:r>
      <w:ins w:id="209" w:author="Cosimelli, Federica (IT - Roma)" w:date="2014-12-02T19:23:00Z">
        <w:r w:rsidR="003D7FC0">
          <w:rPr>
            <w:sz w:val="22"/>
            <w:szCs w:val="22"/>
          </w:rPr>
          <w:t xml:space="preserve"> </w:t>
        </w:r>
      </w:ins>
      <w:commentRangeStart w:id="210"/>
      <w:r w:rsidRPr="00214A2E">
        <w:rPr>
          <w:sz w:val="22"/>
          <w:szCs w:val="22"/>
        </w:rPr>
        <w:t>86</w:t>
      </w:r>
      <w:commentRangeEnd w:id="210"/>
      <w:r w:rsidR="00E814C5">
        <w:rPr>
          <w:rStyle w:val="Rimandocommento"/>
        </w:rPr>
        <w:commentReference w:id="210"/>
      </w:r>
      <w:r w:rsidRPr="00214A2E">
        <w:rPr>
          <w:sz w:val="22"/>
          <w:szCs w:val="22"/>
        </w:rPr>
        <w:t xml:space="preserve">, </w:t>
      </w:r>
      <w:del w:id="211" w:author="Cosimelli, Federica (IT - Roma)" w:date="2014-12-02T19:23:00Z">
        <w:r w:rsidRPr="00214A2E" w:rsidDel="003D7FC0">
          <w:rPr>
            <w:sz w:val="22"/>
            <w:szCs w:val="22"/>
          </w:rPr>
          <w:delText>d</w:delText>
        </w:r>
      </w:del>
      <w:ins w:id="212" w:author="Cosimelli, Federica (IT - Roma)" w:date="2014-12-02T19:23:00Z">
        <w:r w:rsidR="003D7FC0">
          <w:rPr>
            <w:sz w:val="22"/>
            <w:szCs w:val="22"/>
          </w:rPr>
          <w:t>D</w:t>
        </w:r>
      </w:ins>
      <w:r w:rsidRPr="00214A2E">
        <w:rPr>
          <w:sz w:val="22"/>
          <w:szCs w:val="22"/>
        </w:rPr>
        <w:t>.lg</w:t>
      </w:r>
      <w:ins w:id="213" w:author="Cosimelli, Federica (IT - Roma)" w:date="2014-12-02T19:23:00Z">
        <w:r w:rsidR="003D7FC0">
          <w:rPr>
            <w:sz w:val="22"/>
            <w:szCs w:val="22"/>
          </w:rPr>
          <w:t>s</w:t>
        </w:r>
      </w:ins>
      <w:r w:rsidRPr="00214A2E">
        <w:rPr>
          <w:sz w:val="22"/>
          <w:szCs w:val="22"/>
        </w:rPr>
        <w:t>.</w:t>
      </w:r>
      <w:ins w:id="214" w:author="Cosimelli, Federica (IT - Roma)" w:date="2014-12-02T19:23:00Z">
        <w:r w:rsidR="003D7FC0">
          <w:rPr>
            <w:sz w:val="22"/>
            <w:szCs w:val="22"/>
          </w:rPr>
          <w:t xml:space="preserve"> </w:t>
        </w:r>
      </w:ins>
      <w:ins w:id="215" w:author="Cosimelli, Federica (IT - Roma)" w:date="2014-12-02T19:39:00Z">
        <w:r w:rsidR="007A1A72">
          <w:rPr>
            <w:sz w:val="22"/>
            <w:szCs w:val="22"/>
          </w:rPr>
          <w:t xml:space="preserve">n. </w:t>
        </w:r>
      </w:ins>
      <w:r w:rsidRPr="00214A2E">
        <w:rPr>
          <w:sz w:val="22"/>
          <w:szCs w:val="22"/>
        </w:rPr>
        <w:t>276/</w:t>
      </w:r>
      <w:ins w:id="216" w:author="Cosimelli, Federica (IT - Roma)" w:date="2014-12-02T19:23:00Z">
        <w:r w:rsidR="003D7FC0">
          <w:rPr>
            <w:sz w:val="22"/>
            <w:szCs w:val="22"/>
          </w:rPr>
          <w:t>20</w:t>
        </w:r>
      </w:ins>
      <w:r w:rsidRPr="00214A2E">
        <w:rPr>
          <w:sz w:val="22"/>
          <w:szCs w:val="22"/>
        </w:rPr>
        <w:t>03</w:t>
      </w:r>
      <w:ins w:id="217" w:author="Cosimelli, Federica (IT - Roma)" w:date="2014-12-02T19:39:00Z">
        <w:r w:rsidR="007A1A72">
          <w:rPr>
            <w:sz w:val="22"/>
            <w:szCs w:val="22"/>
          </w:rPr>
          <w:t xml:space="preserve"> </w:t>
        </w:r>
        <w:proofErr w:type="spellStart"/>
        <w:r w:rsidR="007A1A72">
          <w:rPr>
            <w:sz w:val="22"/>
            <w:szCs w:val="22"/>
          </w:rPr>
          <w:t>s.m.i.</w:t>
        </w:r>
      </w:ins>
      <w:proofErr w:type="spellEnd"/>
      <w:r w:rsidRPr="00214A2E">
        <w:rPr>
          <w:sz w:val="22"/>
          <w:szCs w:val="22"/>
        </w:rPr>
        <w:t xml:space="preserve">, collaboratori a progetto in caso di soggetti non esercenti arti e professioni </w:t>
      </w:r>
      <w:r w:rsidRPr="00214A2E">
        <w:rPr>
          <w:i/>
          <w:iCs/>
          <w:sz w:val="22"/>
          <w:szCs w:val="22"/>
        </w:rPr>
        <w:t>ex</w:t>
      </w:r>
      <w:r w:rsidRPr="00214A2E">
        <w:rPr>
          <w:sz w:val="22"/>
          <w:szCs w:val="22"/>
        </w:rPr>
        <w:t xml:space="preserve"> </w:t>
      </w:r>
      <w:del w:id="218" w:author="Cosimelli, Federica (IT - Roma)" w:date="2014-12-02T19:23:00Z">
        <w:r w:rsidRPr="00214A2E" w:rsidDel="003D7FC0">
          <w:rPr>
            <w:sz w:val="22"/>
            <w:szCs w:val="22"/>
          </w:rPr>
          <w:delText>d</w:delText>
        </w:r>
      </w:del>
      <w:proofErr w:type="spellStart"/>
      <w:ins w:id="219" w:author="Cosimelli, Federica (IT - Roma)" w:date="2014-12-02T19:23:00Z">
        <w:r w:rsidR="003D7FC0">
          <w:rPr>
            <w:sz w:val="22"/>
            <w:szCs w:val="22"/>
          </w:rPr>
          <w:t>d</w:t>
        </w:r>
      </w:ins>
      <w:r w:rsidRPr="00214A2E">
        <w:rPr>
          <w:sz w:val="22"/>
          <w:szCs w:val="22"/>
        </w:rPr>
        <w:t>.</w:t>
      </w:r>
      <w:del w:id="220" w:author="Cosimelli, Federica (IT - Roma)" w:date="2014-12-02T19:23:00Z">
        <w:r w:rsidRPr="00214A2E" w:rsidDel="003D7FC0">
          <w:rPr>
            <w:sz w:val="22"/>
            <w:szCs w:val="22"/>
          </w:rPr>
          <w:delText>lgs</w:delText>
        </w:r>
      </w:del>
      <w:ins w:id="221" w:author="Cosimelli, Federica (IT - Roma)" w:date="2014-12-02T19:23:00Z">
        <w:r w:rsidR="003D7FC0">
          <w:rPr>
            <w:sz w:val="22"/>
            <w:szCs w:val="22"/>
          </w:rPr>
          <w:t>L</w:t>
        </w:r>
        <w:r w:rsidR="003D7FC0" w:rsidRPr="00214A2E">
          <w:rPr>
            <w:sz w:val="22"/>
            <w:szCs w:val="22"/>
          </w:rPr>
          <w:t>gs</w:t>
        </w:r>
      </w:ins>
      <w:r w:rsidRPr="00214A2E">
        <w:rPr>
          <w:sz w:val="22"/>
          <w:szCs w:val="22"/>
        </w:rPr>
        <w:t>.</w:t>
      </w:r>
      <w:proofErr w:type="spellEnd"/>
      <w:r w:rsidRPr="00214A2E">
        <w:rPr>
          <w:sz w:val="22"/>
          <w:szCs w:val="22"/>
        </w:rPr>
        <w:t xml:space="preserve"> </w:t>
      </w:r>
      <w:ins w:id="222" w:author="Cosimelli, Federica (IT - Roma)" w:date="2014-12-02T19:23:00Z">
        <w:r w:rsidR="003D7FC0">
          <w:rPr>
            <w:sz w:val="22"/>
            <w:szCs w:val="22"/>
          </w:rPr>
          <w:t>n</w:t>
        </w:r>
      </w:ins>
      <w:ins w:id="223" w:author="Cosimelli, Federica (IT - Roma)" w:date="2014-12-02T19:39:00Z">
        <w:r w:rsidR="007A1A72">
          <w:rPr>
            <w:sz w:val="22"/>
            <w:szCs w:val="22"/>
          </w:rPr>
          <w:t xml:space="preserve">. </w:t>
        </w:r>
      </w:ins>
      <w:r w:rsidRPr="00214A2E">
        <w:rPr>
          <w:sz w:val="22"/>
          <w:szCs w:val="22"/>
        </w:rPr>
        <w:t>276/</w:t>
      </w:r>
      <w:ins w:id="224" w:author="Cosimelli, Federica (IT - Roma)" w:date="2014-12-02T19:23:00Z">
        <w:r w:rsidR="003D7FC0">
          <w:rPr>
            <w:sz w:val="22"/>
            <w:szCs w:val="22"/>
          </w:rPr>
          <w:t>20</w:t>
        </w:r>
      </w:ins>
      <w:r w:rsidRPr="00214A2E">
        <w:rPr>
          <w:sz w:val="22"/>
          <w:szCs w:val="22"/>
        </w:rPr>
        <w:t>03, dei lavoratori in somministrazione temporanea di lavoro, consulenti su base annua con rapporto esclusivo con l’offerente iscritti ai relativi albi professionali ove esistenti e muniti di partita iva)</w:t>
      </w:r>
    </w:p>
    <w:p w:rsidR="00C70BA1" w:rsidRPr="00214A2E" w:rsidRDefault="00C70BA1" w:rsidP="008C0387">
      <w:pPr>
        <w:numPr>
          <w:ilvl w:val="0"/>
          <w:numId w:val="31"/>
        </w:numPr>
        <w:tabs>
          <w:tab w:val="clear" w:pos="2040"/>
          <w:tab w:val="num" w:pos="720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di non trovarsi </w:t>
      </w:r>
      <w:del w:id="225" w:author="Cosimelli, Federica (IT - Roma)" w:date="2014-12-02T19:21:00Z">
        <w:r w:rsidRPr="00214A2E" w:rsidDel="008D0C40">
          <w:rPr>
            <w:sz w:val="22"/>
            <w:szCs w:val="22"/>
          </w:rPr>
          <w:delText xml:space="preserve">nella </w:delText>
        </w:r>
      </w:del>
      <w:ins w:id="226" w:author="Cosimelli, Federica (IT - Roma)" w:date="2014-12-02T19:21:00Z">
        <w:r w:rsidR="008D0C40" w:rsidRPr="00214A2E">
          <w:rPr>
            <w:sz w:val="22"/>
            <w:szCs w:val="22"/>
          </w:rPr>
          <w:t>nell</w:t>
        </w:r>
        <w:r w:rsidR="008D0C40">
          <w:rPr>
            <w:sz w:val="22"/>
            <w:szCs w:val="22"/>
          </w:rPr>
          <w:t>e</w:t>
        </w:r>
        <w:r w:rsidR="008D0C4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fattispecie di cui </w:t>
      </w:r>
      <w:del w:id="227" w:author="Cosimelli, Federica (IT - Roma)" w:date="2014-12-02T19:12:00Z">
        <w:r w:rsidRPr="00214A2E" w:rsidDel="00E318DA">
          <w:rPr>
            <w:sz w:val="22"/>
            <w:szCs w:val="22"/>
          </w:rPr>
          <w:delText>all’art</w:delText>
        </w:r>
      </w:del>
      <w:ins w:id="228" w:author="Cosimelli, Federica (IT - Roma)" w:date="2014-12-02T19:12:00Z">
        <w:r w:rsidR="00E318DA">
          <w:rPr>
            <w:sz w:val="22"/>
            <w:szCs w:val="22"/>
          </w:rPr>
          <w:t xml:space="preserve">agli </w:t>
        </w:r>
        <w:r w:rsidR="00E318DA" w:rsidRPr="00214A2E">
          <w:rPr>
            <w:sz w:val="22"/>
            <w:szCs w:val="22"/>
          </w:rPr>
          <w:t>art</w:t>
        </w:r>
      </w:ins>
      <w:r w:rsidRPr="00214A2E">
        <w:rPr>
          <w:sz w:val="22"/>
          <w:szCs w:val="22"/>
        </w:rPr>
        <w:t>.</w:t>
      </w:r>
      <w:ins w:id="229" w:author="Cosimelli, Federica (IT - Roma)" w:date="2014-12-02T19:23:00Z">
        <w:r w:rsidR="003D7FC0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32</w:t>
      </w:r>
      <w:ins w:id="230" w:author="Cosimelli, Federica (IT - Roma)" w:date="2014-12-02T19:12:00Z">
        <w:r w:rsidR="00E318DA">
          <w:rPr>
            <w:sz w:val="22"/>
            <w:szCs w:val="22"/>
          </w:rPr>
          <w:t xml:space="preserve"> </w:t>
        </w:r>
      </w:ins>
      <w:r w:rsidR="00CA0A58">
        <w:rPr>
          <w:sz w:val="22"/>
          <w:szCs w:val="22"/>
        </w:rPr>
        <w:t xml:space="preserve">- </w:t>
      </w:r>
      <w:proofErr w:type="spellStart"/>
      <w:ins w:id="231" w:author="Cosimelli, Federica (IT - Roma)" w:date="2014-12-02T19:12:00Z">
        <w:r w:rsidR="00E318DA">
          <w:rPr>
            <w:sz w:val="22"/>
            <w:szCs w:val="22"/>
          </w:rPr>
          <w:t>ter</w:t>
        </w:r>
        <w:proofErr w:type="spellEnd"/>
        <w:r w:rsidR="00E318DA">
          <w:rPr>
            <w:sz w:val="22"/>
            <w:szCs w:val="22"/>
          </w:rPr>
          <w:t xml:space="preserve"> e art. 32</w:t>
        </w:r>
      </w:ins>
      <w:r w:rsidRPr="00214A2E">
        <w:rPr>
          <w:sz w:val="22"/>
          <w:szCs w:val="22"/>
        </w:rPr>
        <w:t xml:space="preserve"> </w:t>
      </w:r>
      <w:r w:rsidR="00CA0A58">
        <w:rPr>
          <w:sz w:val="22"/>
          <w:szCs w:val="22"/>
        </w:rPr>
        <w:t xml:space="preserve">- </w:t>
      </w:r>
      <w:proofErr w:type="spellStart"/>
      <w:r w:rsidRPr="00214A2E">
        <w:rPr>
          <w:sz w:val="22"/>
          <w:szCs w:val="22"/>
        </w:rPr>
        <w:t>quater</w:t>
      </w:r>
      <w:proofErr w:type="spellEnd"/>
      <w:r w:rsidRPr="00214A2E">
        <w:rPr>
          <w:sz w:val="22"/>
          <w:szCs w:val="22"/>
        </w:rPr>
        <w:t xml:space="preserve"> c.p. o fattispecie equivalenti;</w:t>
      </w:r>
    </w:p>
    <w:p w:rsidR="00C70BA1" w:rsidRPr="00214A2E" w:rsidRDefault="00C70BA1" w:rsidP="00BF3249">
      <w:pPr>
        <w:numPr>
          <w:ilvl w:val="0"/>
          <w:numId w:val="31"/>
        </w:numPr>
        <w:tabs>
          <w:tab w:val="clear" w:pos="2040"/>
          <w:tab w:val="num" w:pos="720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ai sensi dell’art.</w:t>
      </w:r>
      <w:ins w:id="232" w:author="Cosimelli, Federica (IT - Roma)" w:date="2014-12-02T19:23:00Z">
        <w:r w:rsidR="003D7FC0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38 del </w:t>
      </w:r>
      <w:del w:id="233" w:author="Cosimelli, Federica (IT - Roma)" w:date="2014-12-02T19:23:00Z">
        <w:r w:rsidRPr="00214A2E" w:rsidDel="003D7FC0">
          <w:rPr>
            <w:sz w:val="22"/>
            <w:szCs w:val="22"/>
          </w:rPr>
          <w:delText>decreto legislativo</w:delText>
        </w:r>
      </w:del>
      <w:proofErr w:type="spellStart"/>
      <w:ins w:id="234" w:author="Cosimelli, Federica (IT - Roma)" w:date="2014-12-02T19:23:00Z">
        <w:r w:rsidR="003D7FC0">
          <w:rPr>
            <w:sz w:val="22"/>
            <w:szCs w:val="22"/>
          </w:rPr>
          <w:t>D.Lgs.</w:t>
        </w:r>
        <w:proofErr w:type="spellEnd"/>
        <w:r w:rsidR="003D7FC0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 n. 163</w:t>
      </w:r>
      <w:ins w:id="235" w:author="Cosimelli, Federica (IT - Roma)" w:date="2014-12-02T19:23:00Z">
        <w:r w:rsidR="003D7FC0">
          <w:rPr>
            <w:sz w:val="22"/>
            <w:szCs w:val="22"/>
          </w:rPr>
          <w:t>/</w:t>
        </w:r>
      </w:ins>
      <w:del w:id="236" w:author="Cosimelli, Federica (IT - Roma)" w:date="2014-12-02T19:23:00Z">
        <w:r w:rsidRPr="00214A2E" w:rsidDel="003D7FC0">
          <w:rPr>
            <w:sz w:val="22"/>
            <w:szCs w:val="22"/>
          </w:rPr>
          <w:delText xml:space="preserve"> del </w:delText>
        </w:r>
      </w:del>
      <w:r w:rsidRPr="00214A2E">
        <w:rPr>
          <w:sz w:val="22"/>
          <w:szCs w:val="22"/>
        </w:rPr>
        <w:t xml:space="preserve">2006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, che, alla data di pubblicazione del Bando di gara, non versa in alcuna delle cause di esclusione dalla partecipazione alle gare pubbliche d’appalto e di stipula dei relativi contratti e, in particolare:</w:t>
      </w:r>
    </w:p>
    <w:p w:rsidR="00C70BA1" w:rsidRPr="00214A2E" w:rsidRDefault="00C70BA1" w:rsidP="00BF3249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a)</w:t>
      </w:r>
      <w:r w:rsidRPr="00214A2E">
        <w:rPr>
          <w:sz w:val="22"/>
          <w:szCs w:val="22"/>
        </w:rPr>
        <w:tab/>
        <w:t xml:space="preserve">che non si trova in stato di fallimento, di liquidazione coatta, di concordato preventivo, o altra situazione equivalente secondo la legislazione del Paese di stabilimento, e che non sono in corso procedimenti per la dichiarazione di una di tali situazioni; </w:t>
      </w:r>
    </w:p>
    <w:p w:rsidR="00C70BA1" w:rsidRPr="00214A2E" w:rsidRDefault="00C70BA1" w:rsidP="00BF3249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b)</w:t>
      </w:r>
      <w:r w:rsidRPr="00214A2E">
        <w:rPr>
          <w:sz w:val="22"/>
          <w:szCs w:val="22"/>
        </w:rPr>
        <w:tab/>
        <w:t>che:</w:t>
      </w:r>
    </w:p>
    <w:p w:rsidR="00C70BA1" w:rsidRPr="00214A2E" w:rsidRDefault="00C70BA1" w:rsidP="00BF3249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</w:t>
      </w:r>
      <w:proofErr w:type="spellStart"/>
      <w:r w:rsidRPr="00214A2E">
        <w:rPr>
          <w:b/>
          <w:sz w:val="22"/>
          <w:szCs w:val="22"/>
        </w:rPr>
        <w:t>.</w:t>
      </w:r>
      <w:proofErr w:type="spellEnd"/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ab/>
        <w:t>nei propri confronti non è pendente alcun procedimento per l’applicazione di una delle misure di prevenzione di cui all’art.</w:t>
      </w:r>
      <w:ins w:id="237" w:author="Cosimelli, Federica (IT - Roma)" w:date="2014-12-02T19:23:00Z">
        <w:r w:rsidR="003D7FC0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6 del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>. n.159</w:t>
      </w:r>
      <w:ins w:id="238" w:author="Cosimelli, Federica (IT - Roma)" w:date="2014-12-02T19:23:00Z">
        <w:r w:rsidR="003D7FC0">
          <w:rPr>
            <w:sz w:val="22"/>
            <w:szCs w:val="22"/>
          </w:rPr>
          <w:t>/</w:t>
        </w:r>
      </w:ins>
      <w:del w:id="239" w:author="Cosimelli, Federica (IT - Roma)" w:date="2014-12-02T19:23:00Z">
        <w:r w:rsidRPr="00214A2E" w:rsidDel="003D7FC0">
          <w:rPr>
            <w:sz w:val="22"/>
            <w:szCs w:val="22"/>
          </w:rPr>
          <w:delText xml:space="preserve"> del </w:delText>
        </w:r>
      </w:del>
      <w:r w:rsidRPr="00214A2E">
        <w:rPr>
          <w:sz w:val="22"/>
          <w:szCs w:val="22"/>
        </w:rPr>
        <w:t xml:space="preserve">2011 e non ricorre alcuna delle cause ostative previste </w:t>
      </w:r>
      <w:del w:id="240" w:author="Cosimelli, Federica (IT - Roma)" w:date="2014-12-02T19:23:00Z">
        <w:r w:rsidRPr="00214A2E" w:rsidDel="003D7FC0">
          <w:rPr>
            <w:sz w:val="22"/>
            <w:szCs w:val="22"/>
          </w:rPr>
          <w:delText xml:space="preserve">dall’articolo </w:delText>
        </w:r>
      </w:del>
      <w:ins w:id="241" w:author="Cosimelli, Federica (IT - Roma)" w:date="2014-12-02T19:23:00Z">
        <w:r w:rsidR="003D7FC0" w:rsidRPr="00214A2E">
          <w:rPr>
            <w:sz w:val="22"/>
            <w:szCs w:val="22"/>
          </w:rPr>
          <w:t>dall’art</w:t>
        </w:r>
        <w:r w:rsidR="003D7FC0">
          <w:rPr>
            <w:sz w:val="22"/>
            <w:szCs w:val="22"/>
          </w:rPr>
          <w:t>.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67 del medesimo decreto;</w:t>
      </w:r>
    </w:p>
    <w:p w:rsidR="00C70BA1" w:rsidRPr="00214A2E" w:rsidRDefault="00C70BA1" w:rsidP="00BF3249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b2)</w:t>
      </w:r>
      <w:r w:rsidRPr="00214A2E"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ab/>
        <w:t xml:space="preserve">nei confronti di tutti gli altri soggetti elencati al precedente n. 2) della presente </w:t>
      </w:r>
      <w:r w:rsidRPr="00214A2E">
        <w:rPr>
          <w:sz w:val="22"/>
          <w:szCs w:val="22"/>
        </w:rPr>
        <w:lastRenderedPageBreak/>
        <w:t>dichiarazione:</w:t>
      </w:r>
      <w:r w:rsidRPr="00214A2E">
        <w:rPr>
          <w:rStyle w:val="Rimandonotaapidipagina"/>
          <w:sz w:val="22"/>
          <w:szCs w:val="22"/>
        </w:rPr>
        <w:footnoteReference w:id="17"/>
      </w:r>
    </w:p>
    <w:p w:rsidR="00C70BA1" w:rsidRPr="00214A2E" w:rsidRDefault="00C70BA1" w:rsidP="00BF3249">
      <w:pPr>
        <w:widowControl w:val="0"/>
        <w:spacing w:after="120" w:line="360" w:lineRule="auto"/>
        <w:ind w:left="2127" w:hanging="565"/>
        <w:jc w:val="both"/>
        <w:rPr>
          <w:sz w:val="22"/>
          <w:szCs w:val="22"/>
          <w:highlight w:val="yellow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</w:t>
      </w:r>
      <w:ins w:id="242" w:author="Cosimelli, Federica (IT - Roma)" w:date="2014-12-02T19:40:00Z">
        <w:r w:rsidR="007A1A72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47, comma 2 del </w:t>
      </w:r>
      <w:del w:id="243" w:author="Cosimelli, Federica (IT - Roma)" w:date="2014-12-02T19:40:00Z">
        <w:r w:rsidRPr="00214A2E" w:rsidDel="007A1A72">
          <w:rPr>
            <w:sz w:val="22"/>
            <w:szCs w:val="22"/>
          </w:rPr>
          <w:delText>d</w:delText>
        </w:r>
      </w:del>
      <w:ins w:id="244" w:author="Cosimelli, Federica (IT - Roma)" w:date="2014-12-02T19:40:00Z">
        <w:r w:rsidR="007A1A72">
          <w:rPr>
            <w:sz w:val="22"/>
            <w:szCs w:val="22"/>
          </w:rPr>
          <w:t>D</w:t>
        </w:r>
      </w:ins>
      <w:r w:rsidRPr="00214A2E">
        <w:rPr>
          <w:sz w:val="22"/>
          <w:szCs w:val="22"/>
        </w:rPr>
        <w:t>.P.R. n.</w:t>
      </w:r>
      <w:ins w:id="245" w:author="Cosimelli, Federica (IT - Roma)" w:date="2014-12-02T19:40:00Z">
        <w:r w:rsidR="007A1A72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445</w:t>
      </w:r>
      <w:del w:id="246" w:author="Cosimelli, Federica (IT - Roma)" w:date="2014-12-02T19:40:00Z">
        <w:r w:rsidRPr="00214A2E" w:rsidDel="007A1A72">
          <w:rPr>
            <w:sz w:val="22"/>
            <w:szCs w:val="22"/>
          </w:rPr>
          <w:delText xml:space="preserve"> del</w:delText>
        </w:r>
      </w:del>
      <w:ins w:id="247" w:author="Cosimelli, Federica (IT - Roma)" w:date="2014-12-02T19:40:00Z">
        <w:r w:rsidR="007A1A72">
          <w:rPr>
            <w:sz w:val="22"/>
            <w:szCs w:val="22"/>
          </w:rPr>
          <w:t>/</w:t>
        </w:r>
      </w:ins>
      <w:r w:rsidRPr="00214A2E">
        <w:rPr>
          <w:sz w:val="22"/>
          <w:szCs w:val="22"/>
        </w:rPr>
        <w:t xml:space="preserve"> 2000, assumendosene le relative responsabilità, non è pendente alcun procedimento per l’applicazione di una delle misure di prevenzione di cui all’art.</w:t>
      </w:r>
      <w:ins w:id="248" w:author="Cosimelli, Federica (IT - Roma)" w:date="2014-12-02T19:40:00Z">
        <w:r w:rsidR="007A1A72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6 del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>. n.159</w:t>
      </w:r>
      <w:del w:id="249" w:author="Cosimelli, Federica (IT - Roma)" w:date="2014-12-02T19:40:00Z">
        <w:r w:rsidRPr="00214A2E" w:rsidDel="007A1A72">
          <w:rPr>
            <w:sz w:val="22"/>
            <w:szCs w:val="22"/>
          </w:rPr>
          <w:delText xml:space="preserve"> del</w:delText>
        </w:r>
      </w:del>
      <w:ins w:id="250" w:author="Cosimelli, Federica (IT - Roma)" w:date="2014-12-02T19:40:00Z">
        <w:r w:rsidR="007A1A72">
          <w:rPr>
            <w:sz w:val="22"/>
            <w:szCs w:val="22"/>
          </w:rPr>
          <w:t>/</w:t>
        </w:r>
      </w:ins>
      <w:r w:rsidRPr="00214A2E">
        <w:rPr>
          <w:sz w:val="22"/>
          <w:szCs w:val="22"/>
        </w:rPr>
        <w:t xml:space="preserve"> 2011 e non ricorre alcuna delle cause ostative previste </w:t>
      </w:r>
      <w:del w:id="251" w:author="Cosimelli, Federica (IT - Roma)" w:date="2014-12-02T19:40:00Z">
        <w:r w:rsidRPr="00214A2E" w:rsidDel="007A1A72">
          <w:rPr>
            <w:sz w:val="22"/>
            <w:szCs w:val="22"/>
          </w:rPr>
          <w:delText xml:space="preserve">dall’articolo </w:delText>
        </w:r>
      </w:del>
      <w:ins w:id="252" w:author="Cosimelli, Federica (IT - Roma)" w:date="2014-12-02T19:40:00Z">
        <w:r w:rsidR="007A1A72" w:rsidRPr="00214A2E">
          <w:rPr>
            <w:sz w:val="22"/>
            <w:szCs w:val="22"/>
          </w:rPr>
          <w:t>dall’art</w:t>
        </w:r>
        <w:r w:rsidR="007A1A72">
          <w:rPr>
            <w:sz w:val="22"/>
            <w:szCs w:val="22"/>
          </w:rPr>
          <w:t>.</w:t>
        </w:r>
      </w:ins>
      <w:r w:rsidRPr="00214A2E">
        <w:rPr>
          <w:sz w:val="22"/>
          <w:szCs w:val="22"/>
        </w:rPr>
        <w:t>67 del medesimo decreto.</w:t>
      </w:r>
    </w:p>
    <w:p w:rsidR="00C70BA1" w:rsidRPr="00214A2E" w:rsidRDefault="00C70BA1" w:rsidP="00BF3249">
      <w:pPr>
        <w:widowControl w:val="0"/>
        <w:spacing w:after="120" w:line="360" w:lineRule="auto"/>
        <w:ind w:left="1416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BF3249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delle misure di cui all’art.</w:t>
      </w:r>
      <w:ins w:id="253" w:author="Cosimelli, Federica (IT - Roma)" w:date="2014-12-02T19:40:00Z">
        <w:r w:rsidR="007A1A72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6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n.159</w:t>
      </w:r>
      <w:del w:id="254" w:author="Cosimelli, Federica (IT - Roma)" w:date="2014-12-02T19:40:00Z">
        <w:r w:rsidRPr="00214A2E" w:rsidDel="007A1A72">
          <w:rPr>
            <w:sz w:val="22"/>
            <w:szCs w:val="22"/>
          </w:rPr>
          <w:delText xml:space="preserve"> del </w:delText>
        </w:r>
      </w:del>
      <w:ins w:id="255" w:author="Cosimelli, Federica (IT - Roma)" w:date="2014-12-02T19:40:00Z">
        <w:r w:rsidR="007A1A72">
          <w:rPr>
            <w:sz w:val="22"/>
            <w:szCs w:val="22"/>
          </w:rPr>
          <w:t>/</w:t>
        </w:r>
      </w:ins>
      <w:r w:rsidRPr="00214A2E">
        <w:rPr>
          <w:sz w:val="22"/>
          <w:szCs w:val="22"/>
        </w:rPr>
        <w:t xml:space="preserve">2011 o delle cause ostative previste </w:t>
      </w:r>
      <w:del w:id="256" w:author="Cosimelli, Federica (IT - Roma)" w:date="2014-12-02T19:40:00Z">
        <w:r w:rsidRPr="00214A2E" w:rsidDel="007A1A72">
          <w:rPr>
            <w:sz w:val="22"/>
            <w:szCs w:val="22"/>
          </w:rPr>
          <w:delText xml:space="preserve">dall’articolo </w:delText>
        </w:r>
      </w:del>
      <w:ins w:id="257" w:author="Cosimelli, Federica (IT - Roma)" w:date="2014-12-02T19:40:00Z">
        <w:r w:rsidR="007A1A72" w:rsidRPr="00214A2E">
          <w:rPr>
            <w:sz w:val="22"/>
            <w:szCs w:val="22"/>
          </w:rPr>
          <w:t>dall’art</w:t>
        </w:r>
        <w:r w:rsidR="007A1A72">
          <w:rPr>
            <w:sz w:val="22"/>
            <w:szCs w:val="22"/>
          </w:rPr>
          <w:t>.</w:t>
        </w:r>
        <w:r w:rsidR="007A1A72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67 del medesimo decreto, è dichiarata singolarmente dagli stessi soggetti in allegato alla presente dichiarazione.</w:t>
      </w:r>
    </w:p>
    <w:p w:rsidR="00C70BA1" w:rsidRPr="00214A2E" w:rsidRDefault="00C70BA1" w:rsidP="00BF3249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c)</w:t>
      </w:r>
      <w:r w:rsidRPr="00214A2E">
        <w:rPr>
          <w:sz w:val="22"/>
          <w:szCs w:val="22"/>
        </w:rPr>
        <w:t xml:space="preserve"> che:</w:t>
      </w:r>
      <w:r w:rsidRPr="00214A2E">
        <w:rPr>
          <w:rStyle w:val="Rimandonotaapidipagina"/>
          <w:sz w:val="22"/>
          <w:szCs w:val="22"/>
        </w:rPr>
        <w:footnoteReference w:id="18"/>
      </w:r>
    </w:p>
    <w:p w:rsidR="00C70BA1" w:rsidRPr="00214A2E" w:rsidRDefault="00C70BA1" w:rsidP="00BF3249">
      <w:pPr>
        <w:widowControl w:val="0"/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nei propri confronti</w:t>
      </w:r>
    </w:p>
    <w:p w:rsidR="00C70BA1" w:rsidRPr="00214A2E" w:rsidRDefault="00C70BA1" w:rsidP="00B70544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non è stata pronunciata sentenza definitiva di condanna, passata in giudicato, o emesso decreto penale di condanna divenuto irrevocabile, oppure sentenza di applicazione della pena su richiesta, ai sensi </w:t>
      </w:r>
      <w:del w:id="258" w:author="Cosimelli, Federica (IT - Roma)" w:date="2014-12-02T19:40:00Z">
        <w:r w:rsidRPr="00214A2E" w:rsidDel="007A1A72">
          <w:rPr>
            <w:sz w:val="22"/>
            <w:szCs w:val="22"/>
          </w:rPr>
          <w:delText xml:space="preserve">dell'articolo </w:delText>
        </w:r>
      </w:del>
      <w:ins w:id="259" w:author="Cosimelli, Federica (IT - Roma)" w:date="2014-12-02T19:40:00Z">
        <w:r w:rsidR="007A1A72" w:rsidRPr="00214A2E">
          <w:rPr>
            <w:sz w:val="22"/>
            <w:szCs w:val="22"/>
          </w:rPr>
          <w:t>dell</w:t>
        </w:r>
      </w:ins>
      <w:r w:rsidR="00CA0A58">
        <w:rPr>
          <w:sz w:val="22"/>
          <w:szCs w:val="22"/>
        </w:rPr>
        <w:t>’</w:t>
      </w:r>
      <w:ins w:id="260" w:author="Cosimelli, Federica (IT - Roma)" w:date="2014-12-02T19:40:00Z">
        <w:r w:rsidR="007A1A72" w:rsidRPr="00214A2E">
          <w:rPr>
            <w:sz w:val="22"/>
            <w:szCs w:val="22"/>
          </w:rPr>
          <w:t>ar</w:t>
        </w:r>
        <w:r w:rsidR="007A1A72">
          <w:rPr>
            <w:sz w:val="22"/>
            <w:szCs w:val="22"/>
          </w:rPr>
          <w:t>t.</w:t>
        </w:r>
        <w:r w:rsidR="007A1A72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</w:t>
      </w:r>
      <w:del w:id="261" w:author="Cosimelli, Federica (IT - Roma)" w:date="2014-12-02T19:24:00Z">
        <w:r w:rsidRPr="00214A2E" w:rsidDel="003D7FC0">
          <w:rPr>
            <w:sz w:val="22"/>
            <w:szCs w:val="22"/>
          </w:rPr>
          <w:delText xml:space="preserve">all’articolo </w:delText>
        </w:r>
      </w:del>
      <w:ins w:id="262" w:author="Cosimelli, Federica (IT - Roma)" w:date="2014-12-02T19:24:00Z">
        <w:r w:rsidR="003D7FC0" w:rsidRPr="00214A2E">
          <w:rPr>
            <w:sz w:val="22"/>
            <w:szCs w:val="22"/>
          </w:rPr>
          <w:t>all’art</w:t>
        </w:r>
        <w:r w:rsidR="003D7FC0">
          <w:rPr>
            <w:sz w:val="22"/>
            <w:szCs w:val="22"/>
          </w:rPr>
          <w:t>.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45, paragrafo 1, </w:t>
      </w:r>
      <w:del w:id="263" w:author="Cosimelli, Federica (IT - Roma)" w:date="2014-12-02T19:40:00Z">
        <w:r w:rsidRPr="00214A2E" w:rsidDel="007A1A72">
          <w:rPr>
            <w:sz w:val="22"/>
            <w:szCs w:val="22"/>
          </w:rPr>
          <w:delText xml:space="preserve">direttiva </w:delText>
        </w:r>
      </w:del>
      <w:ins w:id="264" w:author="Cosimelli, Federica (IT - Roma)" w:date="2014-12-02T19:40:00Z">
        <w:r w:rsidR="007A1A72">
          <w:rPr>
            <w:sz w:val="22"/>
            <w:szCs w:val="22"/>
          </w:rPr>
          <w:t>D</w:t>
        </w:r>
        <w:r w:rsidR="007A1A72" w:rsidRPr="00214A2E">
          <w:rPr>
            <w:sz w:val="22"/>
            <w:szCs w:val="22"/>
          </w:rPr>
          <w:t xml:space="preserve">irettiva </w:t>
        </w:r>
      </w:ins>
      <w:del w:id="265" w:author="Cosimelli, Federica (IT - Roma)" w:date="2014-12-02T19:24:00Z">
        <w:r w:rsidRPr="00214A2E" w:rsidDel="003D7FC0">
          <w:rPr>
            <w:sz w:val="22"/>
            <w:szCs w:val="22"/>
          </w:rPr>
          <w:delText xml:space="preserve">Ce </w:delText>
        </w:r>
      </w:del>
      <w:ins w:id="266" w:author="Cosimelli, Federica (IT - Roma)" w:date="2014-12-02T19:24:00Z">
        <w:r w:rsidR="003D7FC0" w:rsidRPr="00214A2E">
          <w:rPr>
            <w:sz w:val="22"/>
            <w:szCs w:val="22"/>
          </w:rPr>
          <w:t>C</w:t>
        </w:r>
        <w:r w:rsidR="003D7FC0">
          <w:rPr>
            <w:sz w:val="22"/>
            <w:szCs w:val="22"/>
          </w:rPr>
          <w:t>E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2004/18 e non si trova </w:t>
      </w:r>
      <w:del w:id="267" w:author="Cosimelli, Federica (IT - Roma)" w:date="2014-12-02T19:21:00Z">
        <w:r w:rsidRPr="00214A2E" w:rsidDel="008D0C40">
          <w:rPr>
            <w:sz w:val="22"/>
            <w:szCs w:val="22"/>
          </w:rPr>
          <w:delText xml:space="preserve">nella </w:delText>
        </w:r>
      </w:del>
      <w:ins w:id="268" w:author="Cosimelli, Federica (IT - Roma)" w:date="2014-12-02T19:21:00Z">
        <w:r w:rsidR="008D0C40" w:rsidRPr="00214A2E">
          <w:rPr>
            <w:sz w:val="22"/>
            <w:szCs w:val="22"/>
          </w:rPr>
          <w:t>nel</w:t>
        </w:r>
        <w:r w:rsidR="008D0C40">
          <w:rPr>
            <w:sz w:val="22"/>
            <w:szCs w:val="22"/>
          </w:rPr>
          <w:t>le</w:t>
        </w:r>
        <w:r w:rsidR="008D0C4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fattispecie di cui </w:t>
      </w:r>
      <w:del w:id="269" w:author="Cosimelli, Federica (IT - Roma)" w:date="2014-12-02T19:12:00Z">
        <w:r w:rsidRPr="00214A2E" w:rsidDel="00E318DA">
          <w:rPr>
            <w:sz w:val="22"/>
            <w:szCs w:val="22"/>
          </w:rPr>
          <w:delText>all’art</w:delText>
        </w:r>
      </w:del>
      <w:ins w:id="270" w:author="Cosimelli, Federica (IT - Roma)" w:date="2014-12-02T19:12:00Z">
        <w:r w:rsidR="00E318DA">
          <w:rPr>
            <w:sz w:val="22"/>
            <w:szCs w:val="22"/>
          </w:rPr>
          <w:t xml:space="preserve">agli </w:t>
        </w:r>
        <w:r w:rsidR="00E318DA" w:rsidRPr="00214A2E">
          <w:rPr>
            <w:sz w:val="22"/>
            <w:szCs w:val="22"/>
          </w:rPr>
          <w:t>art</w:t>
        </w:r>
      </w:ins>
      <w:r w:rsidRPr="00214A2E">
        <w:rPr>
          <w:sz w:val="22"/>
          <w:szCs w:val="22"/>
        </w:rPr>
        <w:t>.</w:t>
      </w:r>
      <w:ins w:id="271" w:author="Cosimelli, Federica (IT - Roma)" w:date="2014-12-02T19:13:00Z">
        <w:r w:rsidR="00E318DA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32 </w:t>
      </w:r>
      <w:ins w:id="272" w:author="Cosimelli, Federica (IT - Roma)" w:date="2014-12-02T19:13:00Z">
        <w:r w:rsidR="00E318DA">
          <w:rPr>
            <w:sz w:val="22"/>
            <w:szCs w:val="22"/>
          </w:rPr>
          <w:t xml:space="preserve"> </w:t>
        </w:r>
        <w:proofErr w:type="spellStart"/>
        <w:r w:rsidR="00E318DA">
          <w:rPr>
            <w:sz w:val="22"/>
            <w:szCs w:val="22"/>
          </w:rPr>
          <w:t>ter</w:t>
        </w:r>
        <w:proofErr w:type="spellEnd"/>
        <w:r w:rsidR="00E318DA">
          <w:rPr>
            <w:sz w:val="22"/>
            <w:szCs w:val="22"/>
          </w:rPr>
          <w:t xml:space="preserve"> e 32 </w:t>
        </w:r>
      </w:ins>
      <w:proofErr w:type="spellStart"/>
      <w:r w:rsidRPr="00214A2E">
        <w:rPr>
          <w:sz w:val="22"/>
          <w:szCs w:val="22"/>
        </w:rPr>
        <w:t>quater</w:t>
      </w:r>
      <w:proofErr w:type="spellEnd"/>
      <w:r w:rsidRPr="00214A2E">
        <w:rPr>
          <w:sz w:val="22"/>
          <w:szCs w:val="22"/>
        </w:rPr>
        <w:t xml:space="preserve"> c.p. o fattispecie equivalenti;</w:t>
      </w:r>
    </w:p>
    <w:p w:rsidR="00C70BA1" w:rsidRPr="00214A2E" w:rsidRDefault="00C70BA1" w:rsidP="00BF3249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</w:p>
    <w:p w:rsidR="00C70BA1" w:rsidRPr="00214A2E" w:rsidRDefault="00C70BA1" w:rsidP="00BF3249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 provvedimenti di cui all’allegato alla presente dichiarazione e, in particolare</w:t>
      </w:r>
      <w:r w:rsidRPr="00214A2E">
        <w:rPr>
          <w:rStyle w:val="Rimandonotaapidipagina"/>
          <w:sz w:val="22"/>
          <w:szCs w:val="22"/>
        </w:rPr>
        <w:footnoteReference w:id="19"/>
      </w:r>
      <w:r w:rsidRPr="00214A2E">
        <w:rPr>
          <w:sz w:val="22"/>
          <w:szCs w:val="22"/>
        </w:rPr>
        <w:t>:</w:t>
      </w:r>
    </w:p>
    <w:p w:rsidR="00C70BA1" w:rsidRPr="00214A2E" w:rsidRDefault="00C70BA1" w:rsidP="00BF3249">
      <w:pPr>
        <w:widowControl w:val="0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sentenze definitive di condanna passate in giudicato;</w:t>
      </w:r>
    </w:p>
    <w:p w:rsidR="00C70BA1" w:rsidRPr="00214A2E" w:rsidRDefault="00C70BA1" w:rsidP="00BF3249">
      <w:pPr>
        <w:widowControl w:val="0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decreti penali di condanna divenuti irrevocabili;</w:t>
      </w:r>
    </w:p>
    <w:p w:rsidR="00C70BA1" w:rsidRPr="00214A2E" w:rsidRDefault="00C70BA1" w:rsidP="00BF3249">
      <w:pPr>
        <w:widowControl w:val="0"/>
        <w:spacing w:after="120"/>
        <w:ind w:left="2832" w:hanging="564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sentenze di applicazione della pena su richiesta ai sensi </w:t>
      </w:r>
      <w:del w:id="273" w:author="Cosimelli, Federica (IT - Roma)" w:date="2014-12-02T19:24:00Z">
        <w:r w:rsidRPr="00214A2E" w:rsidDel="003D7FC0">
          <w:rPr>
            <w:sz w:val="22"/>
            <w:szCs w:val="22"/>
          </w:rPr>
          <w:delText xml:space="preserve">dell’articolo </w:delText>
        </w:r>
      </w:del>
      <w:ins w:id="274" w:author="Cosimelli, Federica (IT - Roma)" w:date="2014-12-02T19:24:00Z">
        <w:r w:rsidR="003D7FC0" w:rsidRPr="00214A2E">
          <w:rPr>
            <w:sz w:val="22"/>
            <w:szCs w:val="22"/>
          </w:rPr>
          <w:t>dell’art</w:t>
        </w:r>
        <w:r w:rsidR="003D7FC0">
          <w:rPr>
            <w:sz w:val="22"/>
            <w:szCs w:val="22"/>
          </w:rPr>
          <w:t>.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444 del codice di procedura penale.</w:t>
      </w:r>
    </w:p>
    <w:p w:rsidR="00C70BA1" w:rsidRPr="00214A2E" w:rsidRDefault="00C70BA1" w:rsidP="00BF3249">
      <w:pPr>
        <w:widowControl w:val="0"/>
        <w:spacing w:after="120"/>
        <w:ind w:left="2268"/>
        <w:jc w:val="both"/>
        <w:rPr>
          <w:sz w:val="22"/>
          <w:szCs w:val="22"/>
        </w:rPr>
      </w:pPr>
    </w:p>
    <w:p w:rsidR="00C70BA1" w:rsidRPr="00214A2E" w:rsidRDefault="00C70BA1" w:rsidP="00BF3249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c.2)</w:t>
      </w:r>
      <w:r w:rsidRPr="00214A2E">
        <w:rPr>
          <w:sz w:val="22"/>
          <w:szCs w:val="22"/>
        </w:rPr>
        <w:t xml:space="preserve"> che nei confronti di tutti i soggetti elencati al </w:t>
      </w:r>
      <w:r w:rsidR="00CA0A58">
        <w:rPr>
          <w:sz w:val="22"/>
          <w:szCs w:val="22"/>
        </w:rPr>
        <w:t xml:space="preserve">precedente n.2) della presente </w:t>
      </w:r>
      <w:r w:rsidRPr="00214A2E">
        <w:rPr>
          <w:sz w:val="22"/>
          <w:szCs w:val="22"/>
        </w:rPr>
        <w:lastRenderedPageBreak/>
        <w:t>dichiarazione</w:t>
      </w:r>
      <w:r w:rsidRPr="00214A2E">
        <w:rPr>
          <w:rStyle w:val="Rimandonotaapidipagina"/>
          <w:sz w:val="22"/>
          <w:szCs w:val="22"/>
        </w:rPr>
        <w:footnoteReference w:id="20"/>
      </w:r>
      <w:r w:rsidRPr="00214A2E">
        <w:rPr>
          <w:color w:val="000000"/>
          <w:sz w:val="22"/>
          <w:szCs w:val="22"/>
        </w:rPr>
        <w:t>:</w:t>
      </w:r>
      <w:r w:rsidRPr="00214A2E">
        <w:rPr>
          <w:sz w:val="22"/>
          <w:szCs w:val="22"/>
        </w:rPr>
        <w:t xml:space="preserve">, </w:t>
      </w:r>
    </w:p>
    <w:p w:rsidR="00C70BA1" w:rsidRPr="00214A2E" w:rsidRDefault="00C70BA1" w:rsidP="00BF3249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della cui situazione giuridica dichiara di essere a conoscenza ai sensi dell’art.47, comma 2 del </w:t>
      </w:r>
      <w:del w:id="275" w:author="Cosimelli, Federica (IT - Roma)" w:date="2014-12-02T19:40:00Z">
        <w:r w:rsidRPr="00214A2E" w:rsidDel="007A1A72">
          <w:rPr>
            <w:sz w:val="22"/>
            <w:szCs w:val="22"/>
          </w:rPr>
          <w:delText>d</w:delText>
        </w:r>
      </w:del>
      <w:ins w:id="276" w:author="Cosimelli, Federica (IT - Roma)" w:date="2014-12-02T19:40:00Z">
        <w:r w:rsidR="007A1A72">
          <w:rPr>
            <w:sz w:val="22"/>
            <w:szCs w:val="22"/>
          </w:rPr>
          <w:t>D</w:t>
        </w:r>
      </w:ins>
      <w:r w:rsidRPr="00214A2E">
        <w:rPr>
          <w:sz w:val="22"/>
          <w:szCs w:val="22"/>
        </w:rPr>
        <w:t>.P.R. n.445</w:t>
      </w:r>
      <w:del w:id="277" w:author="Cosimelli, Federica (IT - Roma)" w:date="2014-12-02T19:40:00Z">
        <w:r w:rsidRPr="00214A2E" w:rsidDel="007A1A72">
          <w:rPr>
            <w:sz w:val="22"/>
            <w:szCs w:val="22"/>
          </w:rPr>
          <w:delText xml:space="preserve"> del</w:delText>
        </w:r>
      </w:del>
      <w:ins w:id="278" w:author="Cosimelli, Federica (IT - Roma)" w:date="2014-12-02T19:40:00Z">
        <w:r w:rsidR="007A1A72">
          <w:rPr>
            <w:sz w:val="22"/>
            <w:szCs w:val="22"/>
          </w:rPr>
          <w:t>/</w:t>
        </w:r>
      </w:ins>
      <w:del w:id="279" w:author="Cosimelli, Federica (IT - Roma)" w:date="2014-12-02T19:40:00Z">
        <w:r w:rsidRPr="00214A2E" w:rsidDel="007A1A72">
          <w:rPr>
            <w:sz w:val="22"/>
            <w:szCs w:val="22"/>
          </w:rPr>
          <w:delText xml:space="preserve"> </w:delText>
        </w:r>
      </w:del>
      <w:r w:rsidRPr="00214A2E">
        <w:rPr>
          <w:sz w:val="22"/>
          <w:szCs w:val="22"/>
        </w:rPr>
        <w:t xml:space="preserve">2000, assumendosene le relative responsabilità, non è stata pronunciata sentenza definitiva di condanna, passata in giudicato, o emesso decreto penale di condanna divenuto irrevocabile, oppure sentenza di applicazione della pena su richiesta, ai sensi </w:t>
      </w:r>
      <w:del w:id="280" w:author="Cosimelli, Federica (IT - Roma)" w:date="2014-12-02T19:40:00Z">
        <w:r w:rsidRPr="00214A2E" w:rsidDel="007A1A72">
          <w:rPr>
            <w:sz w:val="22"/>
            <w:szCs w:val="22"/>
          </w:rPr>
          <w:delText xml:space="preserve">dell'articolo </w:delText>
        </w:r>
      </w:del>
      <w:ins w:id="281" w:author="Cosimelli, Federica (IT - Roma)" w:date="2014-12-02T19:40:00Z">
        <w:r w:rsidR="007A1A72" w:rsidRPr="00214A2E">
          <w:rPr>
            <w:sz w:val="22"/>
            <w:szCs w:val="22"/>
          </w:rPr>
          <w:t>dell</w:t>
        </w:r>
      </w:ins>
      <w:r w:rsidR="00CA0A58">
        <w:rPr>
          <w:sz w:val="22"/>
          <w:szCs w:val="22"/>
        </w:rPr>
        <w:t>’</w:t>
      </w:r>
      <w:ins w:id="282" w:author="Cosimelli, Federica (IT - Roma)" w:date="2014-12-02T19:40:00Z">
        <w:r w:rsidR="007A1A72" w:rsidRPr="00214A2E">
          <w:rPr>
            <w:sz w:val="22"/>
            <w:szCs w:val="22"/>
          </w:rPr>
          <w:t>art</w:t>
        </w:r>
        <w:r w:rsidR="007A1A72">
          <w:rPr>
            <w:sz w:val="22"/>
            <w:szCs w:val="22"/>
          </w:rPr>
          <w:t>.</w:t>
        </w:r>
        <w:r w:rsidR="007A1A72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ins w:id="283" w:author="Cosimelli, Federica (IT - Roma)" w:date="2014-12-02T19:24:00Z">
        <w:r w:rsidR="003D7FC0">
          <w:rPr>
            <w:sz w:val="22"/>
            <w:szCs w:val="22"/>
          </w:rPr>
          <w:t>.</w:t>
        </w:r>
      </w:ins>
      <w:del w:id="284" w:author="Cosimelli, Federica (IT - Roma)" w:date="2014-12-02T19:24:00Z">
        <w:r w:rsidRPr="00214A2E" w:rsidDel="003D7FC0">
          <w:rPr>
            <w:sz w:val="22"/>
            <w:szCs w:val="22"/>
          </w:rPr>
          <w:delText>icolo</w:delText>
        </w:r>
      </w:del>
      <w:r w:rsidRPr="00214A2E">
        <w:rPr>
          <w:sz w:val="22"/>
          <w:szCs w:val="22"/>
        </w:rPr>
        <w:t xml:space="preserve"> 45, paragrafo 1, direttiva </w:t>
      </w:r>
      <w:del w:id="285" w:author="Cosimelli, Federica (IT - Roma)" w:date="2014-12-02T19:41:00Z">
        <w:r w:rsidRPr="00214A2E" w:rsidDel="007A1A72">
          <w:rPr>
            <w:sz w:val="22"/>
            <w:szCs w:val="22"/>
          </w:rPr>
          <w:delText xml:space="preserve">Ce </w:delText>
        </w:r>
      </w:del>
      <w:ins w:id="286" w:author="Cosimelli, Federica (IT - Roma)" w:date="2014-12-02T19:41:00Z">
        <w:r w:rsidR="007A1A72" w:rsidRPr="00214A2E">
          <w:rPr>
            <w:sz w:val="22"/>
            <w:szCs w:val="22"/>
          </w:rPr>
          <w:t>C</w:t>
        </w:r>
        <w:r w:rsidR="007A1A72">
          <w:rPr>
            <w:sz w:val="22"/>
            <w:szCs w:val="22"/>
          </w:rPr>
          <w:t>E</w:t>
        </w:r>
        <w:r w:rsidR="007A1A72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2004/1818 e non si trova </w:t>
      </w:r>
      <w:del w:id="287" w:author="Cosimelli, Federica (IT - Roma)" w:date="2014-12-02T19:22:00Z">
        <w:r w:rsidRPr="00214A2E" w:rsidDel="008D0C40">
          <w:rPr>
            <w:sz w:val="22"/>
            <w:szCs w:val="22"/>
          </w:rPr>
          <w:delText xml:space="preserve">nella </w:delText>
        </w:r>
      </w:del>
      <w:ins w:id="288" w:author="Cosimelli, Federica (IT - Roma)" w:date="2014-12-02T19:22:00Z">
        <w:r w:rsidR="008D0C40" w:rsidRPr="00214A2E">
          <w:rPr>
            <w:sz w:val="22"/>
            <w:szCs w:val="22"/>
          </w:rPr>
          <w:t>nell</w:t>
        </w:r>
        <w:r w:rsidR="008D0C40">
          <w:rPr>
            <w:sz w:val="22"/>
            <w:szCs w:val="22"/>
          </w:rPr>
          <w:t xml:space="preserve">e </w:t>
        </w:r>
      </w:ins>
      <w:r w:rsidRPr="00214A2E">
        <w:rPr>
          <w:sz w:val="22"/>
          <w:szCs w:val="22"/>
        </w:rPr>
        <w:t xml:space="preserve">fattispecie di cui </w:t>
      </w:r>
      <w:del w:id="289" w:author="Cosimelli, Federica (IT - Roma)" w:date="2014-12-02T19:13:00Z">
        <w:r w:rsidRPr="00214A2E" w:rsidDel="00E318DA">
          <w:rPr>
            <w:sz w:val="22"/>
            <w:szCs w:val="22"/>
          </w:rPr>
          <w:delText>all’art.</w:delText>
        </w:r>
      </w:del>
      <w:ins w:id="290" w:author="Cosimelli, Federica (IT - Roma)" w:date="2014-12-02T19:13:00Z">
        <w:r w:rsidR="00E318DA">
          <w:rPr>
            <w:sz w:val="22"/>
            <w:szCs w:val="22"/>
          </w:rPr>
          <w:t xml:space="preserve">agli art. </w:t>
        </w:r>
      </w:ins>
      <w:r w:rsidRPr="00214A2E">
        <w:rPr>
          <w:sz w:val="22"/>
          <w:szCs w:val="22"/>
        </w:rPr>
        <w:t xml:space="preserve">32 </w:t>
      </w:r>
      <w:proofErr w:type="spellStart"/>
      <w:ins w:id="291" w:author="Cosimelli, Federica (IT - Roma)" w:date="2014-12-02T19:13:00Z">
        <w:r w:rsidR="00E318DA">
          <w:rPr>
            <w:sz w:val="22"/>
            <w:szCs w:val="22"/>
          </w:rPr>
          <w:t>ter</w:t>
        </w:r>
        <w:proofErr w:type="spellEnd"/>
        <w:r w:rsidR="00E318DA">
          <w:rPr>
            <w:sz w:val="22"/>
            <w:szCs w:val="22"/>
          </w:rPr>
          <w:t xml:space="preserve"> e art. 32 </w:t>
        </w:r>
      </w:ins>
      <w:proofErr w:type="spellStart"/>
      <w:r w:rsidRPr="00214A2E">
        <w:rPr>
          <w:sz w:val="22"/>
          <w:szCs w:val="22"/>
        </w:rPr>
        <w:t>quater</w:t>
      </w:r>
      <w:proofErr w:type="spellEnd"/>
      <w:r w:rsidRPr="00214A2E">
        <w:rPr>
          <w:sz w:val="22"/>
          <w:szCs w:val="22"/>
        </w:rPr>
        <w:t xml:space="preserve"> c.p. o fattispecie equivalenti; </w:t>
      </w:r>
    </w:p>
    <w:p w:rsidR="00C70BA1" w:rsidRPr="00214A2E" w:rsidRDefault="00C70BA1" w:rsidP="00BF3249">
      <w:pPr>
        <w:widowControl w:val="0"/>
        <w:spacing w:after="120" w:line="360" w:lineRule="auto"/>
        <w:ind w:left="1560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BF3249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la situazione giuridica relativa alla sussistenza delle sentenze definitive di condanna passate in giudicato, decreti penali di condanna divenuti irrevocabili o sentenze di applicazione della pena su richiesta, ai sensi </w:t>
      </w:r>
      <w:del w:id="292" w:author="Cosimelli, Federica (IT - Roma)" w:date="2014-12-02T19:24:00Z">
        <w:r w:rsidRPr="00214A2E" w:rsidDel="003D7FC0">
          <w:rPr>
            <w:sz w:val="22"/>
            <w:szCs w:val="22"/>
          </w:rPr>
          <w:delText xml:space="preserve">dell'articolo </w:delText>
        </w:r>
      </w:del>
      <w:ins w:id="293" w:author="Cosimelli, Federica (IT - Roma)" w:date="2014-12-02T19:24:00Z">
        <w:r w:rsidR="003D7FC0" w:rsidRPr="00214A2E">
          <w:rPr>
            <w:sz w:val="22"/>
            <w:szCs w:val="22"/>
          </w:rPr>
          <w:t>dell</w:t>
        </w:r>
      </w:ins>
      <w:r w:rsidR="00CA0A58">
        <w:rPr>
          <w:sz w:val="22"/>
          <w:szCs w:val="22"/>
        </w:rPr>
        <w:t>’</w:t>
      </w:r>
      <w:ins w:id="294" w:author="Cosimelli, Federica (IT - Roma)" w:date="2014-12-02T19:24:00Z">
        <w:r w:rsidR="003D7FC0" w:rsidRPr="00214A2E">
          <w:rPr>
            <w:sz w:val="22"/>
            <w:szCs w:val="22"/>
          </w:rPr>
          <w:t>art</w:t>
        </w:r>
        <w:r w:rsidR="003D7FC0">
          <w:rPr>
            <w:sz w:val="22"/>
            <w:szCs w:val="22"/>
          </w:rPr>
          <w:t>.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</w:t>
      </w:r>
      <w:del w:id="295" w:author="Cosimelli, Federica (IT - Roma)" w:date="2014-12-02T19:24:00Z">
        <w:r w:rsidRPr="00214A2E" w:rsidDel="003D7FC0">
          <w:rPr>
            <w:sz w:val="22"/>
            <w:szCs w:val="22"/>
          </w:rPr>
          <w:delText xml:space="preserve">all’articolo </w:delText>
        </w:r>
      </w:del>
      <w:ins w:id="296" w:author="Cosimelli, Federica (IT - Roma)" w:date="2014-12-02T19:24:00Z">
        <w:r w:rsidR="003D7FC0" w:rsidRPr="00214A2E">
          <w:rPr>
            <w:sz w:val="22"/>
            <w:szCs w:val="22"/>
          </w:rPr>
          <w:t>all’art</w:t>
        </w:r>
        <w:r w:rsidR="003D7FC0">
          <w:rPr>
            <w:sz w:val="22"/>
            <w:szCs w:val="22"/>
          </w:rPr>
          <w:t>.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45, paragrafo 1, direttiva </w:t>
      </w:r>
      <w:del w:id="297" w:author="Cosimelli, Federica (IT - Roma)" w:date="2014-12-02T19:24:00Z">
        <w:r w:rsidRPr="00214A2E" w:rsidDel="003D7FC0">
          <w:rPr>
            <w:sz w:val="22"/>
            <w:szCs w:val="22"/>
          </w:rPr>
          <w:delText xml:space="preserve">Ce </w:delText>
        </w:r>
      </w:del>
      <w:ins w:id="298" w:author="Cosimelli, Federica (IT - Roma)" w:date="2014-12-02T19:24:00Z">
        <w:r w:rsidR="003D7FC0" w:rsidRPr="00214A2E">
          <w:rPr>
            <w:sz w:val="22"/>
            <w:szCs w:val="22"/>
          </w:rPr>
          <w:t>C</w:t>
        </w:r>
        <w:r w:rsidR="003D7FC0">
          <w:rPr>
            <w:sz w:val="22"/>
            <w:szCs w:val="22"/>
          </w:rPr>
          <w:t>E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2004/18, è dichiarata singolarmente dagli stessi soggetti in allegato alla presente dichiarazione </w:t>
      </w:r>
    </w:p>
    <w:p w:rsidR="00C70BA1" w:rsidRPr="00214A2E" w:rsidRDefault="00C70BA1" w:rsidP="00BF3249">
      <w:pPr>
        <w:widowControl w:val="0"/>
        <w:tabs>
          <w:tab w:val="num" w:pos="720"/>
          <w:tab w:val="num" w:pos="851"/>
        </w:tabs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c.3)</w:t>
      </w:r>
      <w:r w:rsidRPr="00214A2E">
        <w:rPr>
          <w:sz w:val="22"/>
          <w:szCs w:val="22"/>
        </w:rPr>
        <w:t xml:space="preserve"> che, ai sensi dell’art.</w:t>
      </w:r>
      <w:ins w:id="299" w:author="Cosimelli, Federica (IT - Roma)" w:date="2014-12-02T19:24:00Z">
        <w:r w:rsidR="003D7FC0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38 comma 1, lett. c), secondo periodo del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 xml:space="preserve">. </w:t>
      </w:r>
      <w:ins w:id="300" w:author="Cosimelli, Federica (IT - Roma)" w:date="2014-12-02T19:41:00Z">
        <w:r w:rsidR="007A1A72">
          <w:rPr>
            <w:sz w:val="22"/>
            <w:szCs w:val="22"/>
          </w:rPr>
          <w:t xml:space="preserve">n. </w:t>
        </w:r>
      </w:ins>
      <w:r w:rsidRPr="00214A2E">
        <w:rPr>
          <w:sz w:val="22"/>
          <w:szCs w:val="22"/>
        </w:rPr>
        <w:t>163/</w:t>
      </w:r>
      <w:ins w:id="301" w:author="Cosimelli, Federica (IT - Roma)" w:date="2014-12-02T19:24:00Z">
        <w:r w:rsidR="003D7FC0">
          <w:rPr>
            <w:sz w:val="22"/>
            <w:szCs w:val="22"/>
          </w:rPr>
          <w:t>20</w:t>
        </w:r>
      </w:ins>
      <w:r w:rsidRPr="00214A2E">
        <w:rPr>
          <w:sz w:val="22"/>
          <w:szCs w:val="22"/>
        </w:rPr>
        <w:t xml:space="preserve">06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 xml:space="preserve">, per quanto a sua conoscenza, nell’anno antecedente la data della pubblicazione del bando di gara: </w:t>
      </w:r>
    </w:p>
    <w:p w:rsidR="00C70BA1" w:rsidRPr="00214A2E" w:rsidRDefault="00C70BA1" w:rsidP="00BF3249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sono cessati</w:t>
      </w:r>
      <w:r w:rsidRPr="00214A2E">
        <w:rPr>
          <w:b/>
          <w:bCs/>
          <w:sz w:val="22"/>
          <w:szCs w:val="22"/>
        </w:rPr>
        <w:t xml:space="preserve"> </w:t>
      </w:r>
      <w:r w:rsidRPr="00214A2E">
        <w:rPr>
          <w:sz w:val="22"/>
          <w:szCs w:val="22"/>
        </w:rPr>
        <w:t>dalla carica soggetti soci aventi poteri di rappresentanza o di impegnare la società o aventi qualifica di direttore tecnico;</w:t>
      </w:r>
    </w:p>
    <w:p w:rsidR="00C70BA1" w:rsidRPr="00214A2E" w:rsidRDefault="00C70BA1" w:rsidP="00BF3249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BF3249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sono cessati</w:t>
      </w:r>
      <w:r w:rsidRPr="00214A2E">
        <w:rPr>
          <w:sz w:val="22"/>
          <w:szCs w:val="22"/>
        </w:rPr>
        <w:t xml:space="preserve"> dalla carica societaria i soggetti soci aventi poteri di rappresentanza o di impegnare la società o aventi qualifica di direttore tecnico di seguito elencati</w:t>
      </w:r>
    </w:p>
    <w:p w:rsidR="00C70BA1" w:rsidRPr="00214A2E" w:rsidRDefault="00C70BA1" w:rsidP="00BF3249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93"/>
        <w:gridCol w:w="1732"/>
        <w:gridCol w:w="1504"/>
        <w:gridCol w:w="1507"/>
        <w:gridCol w:w="1987"/>
      </w:tblGrid>
      <w:tr w:rsidR="00C70BA1" w:rsidRPr="00214A2E" w:rsidTr="00BF3249">
        <w:tc>
          <w:tcPr>
            <w:tcW w:w="1142" w:type="pct"/>
            <w:shd w:val="clear" w:color="auto" w:fill="BFBFBF"/>
          </w:tcPr>
          <w:p w:rsidR="00C70BA1" w:rsidRPr="00214A2E" w:rsidRDefault="00C70BA1" w:rsidP="00BF324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lastRenderedPageBreak/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C70BA1" w:rsidRPr="00214A2E" w:rsidRDefault="00C70BA1" w:rsidP="00BF324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C70BA1" w:rsidRPr="00214A2E" w:rsidRDefault="00C70BA1" w:rsidP="00BF324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C70BA1" w:rsidRPr="00214A2E" w:rsidRDefault="00C70BA1" w:rsidP="00BF324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C70BA1" w:rsidRPr="00214A2E" w:rsidRDefault="00C70BA1" w:rsidP="00BF324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C70BA1" w:rsidRPr="00214A2E" w:rsidTr="00BF3249">
        <w:tc>
          <w:tcPr>
            <w:tcW w:w="1142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</w:tr>
      <w:tr w:rsidR="00C70BA1" w:rsidRPr="00214A2E" w:rsidTr="00BF3249">
        <w:tc>
          <w:tcPr>
            <w:tcW w:w="1142" w:type="pct"/>
          </w:tcPr>
          <w:p w:rsidR="00C70BA1" w:rsidRPr="00214A2E" w:rsidRDefault="00C70BA1" w:rsidP="00BF3249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993" w:type="pct"/>
          </w:tcPr>
          <w:p w:rsidR="00C70BA1" w:rsidRPr="00214A2E" w:rsidRDefault="00C70BA1" w:rsidP="00BF3249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2" w:type="pct"/>
          </w:tcPr>
          <w:p w:rsidR="00C70BA1" w:rsidRPr="00214A2E" w:rsidRDefault="00C70BA1" w:rsidP="00BF3249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4" w:type="pct"/>
          </w:tcPr>
          <w:p w:rsidR="00C70BA1" w:rsidRPr="00214A2E" w:rsidRDefault="00C70BA1" w:rsidP="00BF3249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1139" w:type="pct"/>
          </w:tcPr>
          <w:p w:rsidR="00C70BA1" w:rsidRPr="00214A2E" w:rsidRDefault="00C70BA1" w:rsidP="00BF3249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</w:tr>
    </w:tbl>
    <w:p w:rsidR="00C70BA1" w:rsidRPr="00214A2E" w:rsidRDefault="00C70BA1" w:rsidP="00BF3249">
      <w:pPr>
        <w:widowControl w:val="0"/>
        <w:spacing w:before="240" w:line="360" w:lineRule="auto"/>
        <w:ind w:left="170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</w:t>
      </w:r>
      <w:r w:rsidRPr="00214A2E">
        <w:rPr>
          <w:rStyle w:val="Rimandonotaapidipagina"/>
          <w:sz w:val="22"/>
          <w:szCs w:val="22"/>
        </w:rPr>
        <w:footnoteReference w:id="21"/>
      </w:r>
      <w:r w:rsidRPr="00214A2E">
        <w:rPr>
          <w:sz w:val="22"/>
          <w:szCs w:val="22"/>
        </w:rPr>
        <w:t>:</w:t>
      </w:r>
    </w:p>
    <w:p w:rsidR="00C70BA1" w:rsidRPr="00214A2E" w:rsidRDefault="00C70BA1" w:rsidP="00BF3249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non sussistono in capo ai soggetti cessati dalla carica nell’anno antecedente alla data della pubblicazione del Bando di gara e sopra indicati condizioni ostative di cui all’art.38, comma 1, lett. c) del </w:t>
      </w:r>
      <w:del w:id="302" w:author="Cosimelli, Federica (IT - Roma)" w:date="2014-12-02T19:41:00Z">
        <w:r w:rsidRPr="00214A2E" w:rsidDel="007A1A72">
          <w:rPr>
            <w:sz w:val="22"/>
            <w:szCs w:val="22"/>
          </w:rPr>
          <w:delText xml:space="preserve">D. Lgs. </w:delText>
        </w:r>
      </w:del>
      <w:ins w:id="303" w:author="Cosimelli, Federica (IT - Roma)" w:date="2014-12-02T19:41:00Z">
        <w:r w:rsidR="007A1A72" w:rsidRPr="00214A2E">
          <w:rPr>
            <w:iCs/>
            <w:color w:val="000000"/>
            <w:sz w:val="22"/>
            <w:szCs w:val="22"/>
          </w:rPr>
          <w:t xml:space="preserve">D. </w:t>
        </w:r>
        <w:proofErr w:type="spellStart"/>
        <w:r w:rsidR="007A1A72" w:rsidRPr="00214A2E">
          <w:rPr>
            <w:iCs/>
            <w:color w:val="000000"/>
            <w:sz w:val="22"/>
            <w:szCs w:val="22"/>
          </w:rPr>
          <w:t>Lgs</w:t>
        </w:r>
        <w:proofErr w:type="spellEnd"/>
        <w:r w:rsidR="007A1A72" w:rsidRPr="00214A2E">
          <w:rPr>
            <w:iCs/>
            <w:color w:val="000000"/>
            <w:sz w:val="22"/>
            <w:szCs w:val="22"/>
          </w:rPr>
          <w:t>.</w:t>
        </w:r>
        <w:r w:rsidR="007A1A72">
          <w:rPr>
            <w:iCs/>
            <w:color w:val="000000"/>
            <w:sz w:val="22"/>
            <w:szCs w:val="22"/>
          </w:rPr>
          <w:t xml:space="preserve"> n.</w:t>
        </w:r>
        <w:r w:rsidR="007A1A72" w:rsidRPr="00214A2E">
          <w:rPr>
            <w:iCs/>
            <w:color w:val="000000"/>
            <w:sz w:val="22"/>
            <w:szCs w:val="22"/>
          </w:rPr>
          <w:t xml:space="preserve"> 163/</w:t>
        </w:r>
        <w:r w:rsidR="007A1A72">
          <w:rPr>
            <w:iCs/>
            <w:color w:val="000000"/>
            <w:sz w:val="22"/>
            <w:szCs w:val="22"/>
          </w:rPr>
          <w:t>20</w:t>
        </w:r>
        <w:r w:rsidR="007A1A72" w:rsidRPr="00214A2E">
          <w:rPr>
            <w:iCs/>
            <w:color w:val="000000"/>
            <w:sz w:val="22"/>
            <w:szCs w:val="22"/>
          </w:rPr>
          <w:t xml:space="preserve">06 </w:t>
        </w:r>
        <w:proofErr w:type="spellStart"/>
        <w:r w:rsidR="007A1A72">
          <w:rPr>
            <w:iCs/>
            <w:color w:val="000000"/>
            <w:sz w:val="22"/>
            <w:szCs w:val="22"/>
          </w:rPr>
          <w:t>s.m.i.</w:t>
        </w:r>
      </w:ins>
      <w:proofErr w:type="spellEnd"/>
      <w:del w:id="304" w:author="Cosimelli, Federica (IT - Roma)" w:date="2014-12-02T19:41:00Z">
        <w:r w:rsidRPr="00214A2E" w:rsidDel="007A1A72">
          <w:rPr>
            <w:sz w:val="22"/>
            <w:szCs w:val="22"/>
          </w:rPr>
          <w:delText xml:space="preserve">12 aprile 2006 n.163 e s.m.i. </w:delText>
        </w:r>
      </w:del>
    </w:p>
    <w:p w:rsidR="00C70BA1" w:rsidRPr="00214A2E" w:rsidRDefault="00C70BA1" w:rsidP="00BF3249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BF3249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in capo a</w:t>
      </w:r>
      <w:r w:rsidRPr="00214A2E">
        <w:rPr>
          <w:rStyle w:val="Rimandonotaapidipagina"/>
          <w:sz w:val="22"/>
          <w:szCs w:val="22"/>
        </w:rPr>
        <w:footnoteReference w:id="22"/>
      </w:r>
      <w:r w:rsidRPr="00214A2E">
        <w:rPr>
          <w:sz w:val="22"/>
          <w:szCs w:val="22"/>
        </w:rPr>
        <w:t>:</w:t>
      </w:r>
    </w:p>
    <w:p w:rsidR="00C70BA1" w:rsidRPr="00214A2E" w:rsidRDefault="00C70BA1" w:rsidP="00BF3249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93"/>
        <w:gridCol w:w="1732"/>
        <w:gridCol w:w="1504"/>
        <w:gridCol w:w="1507"/>
        <w:gridCol w:w="1987"/>
      </w:tblGrid>
      <w:tr w:rsidR="00C70BA1" w:rsidRPr="00214A2E" w:rsidTr="00BF3249">
        <w:tc>
          <w:tcPr>
            <w:tcW w:w="1142" w:type="pct"/>
            <w:shd w:val="clear" w:color="auto" w:fill="BFBFBF"/>
          </w:tcPr>
          <w:p w:rsidR="00C70BA1" w:rsidRPr="00214A2E" w:rsidRDefault="00C70BA1" w:rsidP="00BF324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C70BA1" w:rsidRPr="00214A2E" w:rsidRDefault="00C70BA1" w:rsidP="00BF324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C70BA1" w:rsidRPr="00214A2E" w:rsidRDefault="00C70BA1" w:rsidP="00BF324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C70BA1" w:rsidRPr="00214A2E" w:rsidRDefault="00C70BA1" w:rsidP="00BF324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C70BA1" w:rsidRPr="00214A2E" w:rsidRDefault="00C70BA1" w:rsidP="00BF324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C70BA1" w:rsidRPr="00214A2E" w:rsidTr="00BF3249">
        <w:tc>
          <w:tcPr>
            <w:tcW w:w="1142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</w:tr>
      <w:tr w:rsidR="00C70BA1" w:rsidRPr="00214A2E" w:rsidTr="00BF3249">
        <w:tc>
          <w:tcPr>
            <w:tcW w:w="1142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C70BA1" w:rsidRPr="00214A2E" w:rsidRDefault="00C70BA1" w:rsidP="00BF3249">
            <w:pPr>
              <w:spacing w:after="120" w:line="360" w:lineRule="auto"/>
              <w:jc w:val="both"/>
            </w:pPr>
          </w:p>
        </w:tc>
      </w:tr>
    </w:tbl>
    <w:p w:rsidR="00C70BA1" w:rsidRPr="00214A2E" w:rsidRDefault="00C70BA1" w:rsidP="00BF3249">
      <w:pPr>
        <w:pStyle w:val="Corpodel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le seguenti condizioni ostative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23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C70BA1" w:rsidRPr="00214A2E" w:rsidRDefault="00C70BA1" w:rsidP="00BF3249">
      <w:pPr>
        <w:pStyle w:val="Corpodel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_________________________________________________________________________</w:t>
      </w:r>
    </w:p>
    <w:p w:rsidR="00C70BA1" w:rsidRPr="00214A2E" w:rsidRDefault="00C70BA1" w:rsidP="00BF3249">
      <w:pPr>
        <w:pStyle w:val="Corpodel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ab/>
        <w:t>e che - in tal caso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24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C70BA1" w:rsidRPr="00214A2E" w:rsidRDefault="00C70BA1" w:rsidP="00BF3249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la società ha adottato i seguenti atti o misure di completa dissociazione dalla condotta penalmente sanzionata: </w:t>
      </w:r>
    </w:p>
    <w:p w:rsidR="00C70BA1" w:rsidRPr="00214A2E" w:rsidRDefault="00C70BA1" w:rsidP="00BF3249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_____________________________________________________________________</w:t>
      </w:r>
    </w:p>
    <w:p w:rsidR="00C70BA1" w:rsidRPr="00214A2E" w:rsidRDefault="00C70BA1" w:rsidP="00BF3249">
      <w:pPr>
        <w:widowControl w:val="0"/>
        <w:spacing w:after="120" w:line="360" w:lineRule="auto"/>
        <w:ind w:left="1985" w:hanging="425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BF3249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ed è intervenuta la riabilitazione ai sensi dell’articolo 178 del c.p.</w:t>
      </w:r>
      <w:del w:id="305" w:author="Lumaca, Roberta (IT - Roma)" w:date="2014-12-03T19:47:00Z">
        <w:r w:rsidRPr="00214A2E" w:rsidDel="00720692">
          <w:rPr>
            <w:sz w:val="22"/>
            <w:szCs w:val="22"/>
          </w:rPr>
          <w:delText>p.</w:delText>
        </w:r>
      </w:del>
      <w:r w:rsidRPr="00214A2E">
        <w:rPr>
          <w:sz w:val="22"/>
          <w:szCs w:val="22"/>
        </w:rPr>
        <w:t>/l’estinzione del reato e dei suoi effetti ai sensi dell’art.</w:t>
      </w:r>
      <w:ins w:id="306" w:author="Cosimelli, Federica (IT - Roma)" w:date="2014-12-02T19:41:00Z">
        <w:r w:rsidR="007A1A72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445, comma 2 del </w:t>
      </w:r>
      <w:proofErr w:type="spellStart"/>
      <w:r w:rsidRPr="00214A2E">
        <w:rPr>
          <w:sz w:val="22"/>
          <w:szCs w:val="22"/>
        </w:rPr>
        <w:t>c.p.p.</w:t>
      </w:r>
      <w:proofErr w:type="spellEnd"/>
    </w:p>
    <w:p w:rsidR="00C70BA1" w:rsidRPr="00214A2E" w:rsidRDefault="00C70BA1" w:rsidP="00B70544">
      <w:pPr>
        <w:widowControl w:val="0"/>
        <w:numPr>
          <w:ilvl w:val="0"/>
          <w:numId w:val="39"/>
        </w:numPr>
        <w:tabs>
          <w:tab w:val="left" w:pos="851"/>
        </w:tabs>
        <w:spacing w:after="120" w:line="360" w:lineRule="auto"/>
        <w:jc w:val="both"/>
        <w:rPr>
          <w:iCs/>
          <w:sz w:val="22"/>
          <w:szCs w:val="22"/>
        </w:rPr>
      </w:pPr>
      <w:r w:rsidRPr="00214A2E">
        <w:rPr>
          <w:iCs/>
          <w:sz w:val="22"/>
          <w:szCs w:val="22"/>
        </w:rPr>
        <w:t xml:space="preserve">che </w:t>
      </w:r>
      <w:r w:rsidRPr="00214A2E">
        <w:rPr>
          <w:i/>
          <w:sz w:val="22"/>
          <w:szCs w:val="22"/>
        </w:rPr>
        <w:t xml:space="preserve"> </w:t>
      </w:r>
      <w:r w:rsidRPr="00214A2E">
        <w:rPr>
          <w:iCs/>
          <w:sz w:val="22"/>
          <w:szCs w:val="22"/>
        </w:rPr>
        <w:t>non ha violato il divieto di intestazione fiduciaria posto dall’art.17 della legge del 19 marzo 1990, n.55;</w:t>
      </w:r>
    </w:p>
    <w:p w:rsidR="00C70BA1" w:rsidRPr="00214A2E" w:rsidRDefault="00C70BA1" w:rsidP="00B70544">
      <w:pPr>
        <w:widowControl w:val="0"/>
        <w:numPr>
          <w:ilvl w:val="0"/>
          <w:numId w:val="39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lastRenderedPageBreak/>
        <w:t>che non ha commesso gravi infrazioni debitamente accertate alle norme in materia di sicurezza ed ad ogni altro obbligo derivante dai rapporti di lavoro, risultanti dai dati in possesso dell’Osservatorio;</w:t>
      </w:r>
    </w:p>
    <w:p w:rsidR="00C70BA1" w:rsidRPr="00214A2E" w:rsidRDefault="00C70BA1" w:rsidP="00B70544">
      <w:pPr>
        <w:widowControl w:val="0"/>
        <w:numPr>
          <w:ilvl w:val="0"/>
          <w:numId w:val="39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</w:t>
      </w:r>
      <w:r w:rsidRPr="00214A2E">
        <w:rPr>
          <w:i/>
          <w:iCs/>
          <w:sz w:val="22"/>
          <w:szCs w:val="22"/>
        </w:rPr>
        <w:t xml:space="preserve"> </w:t>
      </w:r>
      <w:r w:rsidRPr="00214A2E">
        <w:rPr>
          <w:sz w:val="22"/>
          <w:szCs w:val="22"/>
        </w:rPr>
        <w:t>non ha commesso grave negligenza o malafede nell'esecuzione delle prestazioni affidate da SCR Piemonte S.p.A. o che non ha commesso un errore grave nell’esercizio della propria attività professionale;</w:t>
      </w:r>
    </w:p>
    <w:p w:rsidR="00C70BA1" w:rsidRPr="00214A2E" w:rsidRDefault="00C70BA1" w:rsidP="00B70544">
      <w:pPr>
        <w:widowControl w:val="0"/>
        <w:numPr>
          <w:ilvl w:val="0"/>
          <w:numId w:val="39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</w:t>
      </w:r>
      <w:r w:rsidRPr="00214A2E">
        <w:rPr>
          <w:i/>
          <w:iCs/>
          <w:sz w:val="22"/>
          <w:szCs w:val="22"/>
        </w:rPr>
        <w:t xml:space="preserve"> </w:t>
      </w:r>
      <w:r w:rsidRPr="00214A2E">
        <w:rPr>
          <w:sz w:val="22"/>
          <w:szCs w:val="22"/>
        </w:rPr>
        <w:t>non ha commesso violazioni gravi</w:t>
      </w:r>
      <w:r w:rsidRPr="00214A2E">
        <w:rPr>
          <w:rStyle w:val="Rimandonotaapidipagina"/>
          <w:sz w:val="22"/>
          <w:szCs w:val="22"/>
        </w:rPr>
        <w:footnoteReference w:id="25"/>
      </w:r>
      <w:r w:rsidRPr="00214A2E">
        <w:rPr>
          <w:sz w:val="22"/>
          <w:szCs w:val="22"/>
        </w:rPr>
        <w:t xml:space="preserve"> definitivamente accertate, rispetto agli obblighi relativi al pagamento delle imposte e tasse, secondo la legislazione italiana o quella dello Stato in cui è stabilita; l’Ufficio dell’Agenzia delle Entrate competente è il seguente:</w:t>
      </w:r>
    </w:p>
    <w:p w:rsidR="00C70BA1" w:rsidRPr="00214A2E" w:rsidRDefault="00C70BA1" w:rsidP="00D26D0C">
      <w:pPr>
        <w:widowControl w:val="0"/>
        <w:tabs>
          <w:tab w:val="left" w:pos="851"/>
        </w:tabs>
        <w:spacing w:line="360" w:lineRule="auto"/>
        <w:ind w:left="49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</w:t>
      </w:r>
    </w:p>
    <w:p w:rsidR="00C70BA1" w:rsidRPr="00214A2E" w:rsidRDefault="00C70BA1" w:rsidP="00BF3249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g1)</w:t>
      </w:r>
      <w:r w:rsidRPr="00214A2E">
        <w:rPr>
          <w:b/>
          <w:sz w:val="22"/>
          <w:szCs w:val="22"/>
        </w:rPr>
        <w:tab/>
      </w:r>
      <w:r w:rsidRPr="00214A2E">
        <w:rPr>
          <w:sz w:val="22"/>
          <w:szCs w:val="22"/>
        </w:rPr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fiscali di seguito indicata/e:</w:t>
      </w:r>
    </w:p>
    <w:p w:rsidR="00C70BA1" w:rsidRPr="00214A2E" w:rsidRDefault="00C70BA1" w:rsidP="00BF3249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ab/>
        <w:t>________</w:t>
      </w:r>
      <w:r w:rsidRPr="00214A2E">
        <w:rPr>
          <w:sz w:val="22"/>
          <w:szCs w:val="22"/>
        </w:rPr>
        <w:t>__________________________________________________________________</w:t>
      </w:r>
    </w:p>
    <w:p w:rsidR="00C70BA1" w:rsidRPr="00214A2E" w:rsidRDefault="00C70BA1" w:rsidP="00BF3249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</w:p>
    <w:p w:rsidR="00C70BA1" w:rsidRPr="00214A2E" w:rsidRDefault="00C70BA1" w:rsidP="00B70544">
      <w:pPr>
        <w:widowControl w:val="0"/>
        <w:numPr>
          <w:ilvl w:val="0"/>
          <w:numId w:val="39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che, ai sensi del comma 1-ter, non risulta avere l’iscrizione nel casellario informatico di cui all’articolo 7, comma 10, per aver presentato falsa dichiarazione o falsa documentazione in merito a requisiti e condizioni rilevanti per la partecipazione a procedure di gara e per l’affidamento dei subappalti;</w:t>
      </w:r>
    </w:p>
    <w:p w:rsidR="00C70BA1" w:rsidRPr="00214A2E" w:rsidRDefault="00C70BA1" w:rsidP="00B70544">
      <w:pPr>
        <w:widowControl w:val="0"/>
        <w:numPr>
          <w:ilvl w:val="0"/>
          <w:numId w:val="39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26"/>
      </w:r>
      <w:r w:rsidRPr="00214A2E">
        <w:rPr>
          <w:sz w:val="22"/>
          <w:szCs w:val="22"/>
        </w:rPr>
        <w:t>, definitivamente accertate, alle norme in materia di contributi previdenziali ed assistenziali, secondo la legislazione italiana o dello Stato in cui è stabilita;</w:t>
      </w:r>
    </w:p>
    <w:p w:rsidR="00C70BA1" w:rsidRPr="00214A2E" w:rsidRDefault="00C70BA1" w:rsidP="00BF3249">
      <w:pPr>
        <w:widowControl w:val="0"/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i1)</w:t>
      </w:r>
      <w:r w:rsidRPr="00214A2E">
        <w:rPr>
          <w:sz w:val="22"/>
          <w:szCs w:val="22"/>
        </w:rPr>
        <w:tab/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in materia di contributi previdenziali di seguito indicata/e _________________________________________________________________</w:t>
      </w:r>
    </w:p>
    <w:p w:rsidR="00C70BA1" w:rsidRPr="00214A2E" w:rsidRDefault="00C70BA1" w:rsidP="00BF3249">
      <w:pPr>
        <w:widowControl w:val="0"/>
        <w:spacing w:after="120" w:line="360" w:lineRule="auto"/>
        <w:ind w:left="1407" w:hanging="556"/>
        <w:jc w:val="both"/>
        <w:rPr>
          <w:sz w:val="22"/>
          <w:szCs w:val="22"/>
        </w:rPr>
      </w:pPr>
    </w:p>
    <w:p w:rsidR="00C70BA1" w:rsidRPr="00214A2E" w:rsidRDefault="00C70BA1" w:rsidP="00B70544">
      <w:pPr>
        <w:widowControl w:val="0"/>
        <w:numPr>
          <w:ilvl w:val="0"/>
          <w:numId w:val="40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che, in applicazione della </w:t>
      </w:r>
      <w:del w:id="307" w:author="Cosimelli, Federica (IT - Roma)" w:date="2014-12-02T19:41:00Z">
        <w:r w:rsidRPr="00214A2E" w:rsidDel="007A1A72">
          <w:rPr>
            <w:sz w:val="22"/>
            <w:szCs w:val="22"/>
          </w:rPr>
          <w:delText xml:space="preserve">legge </w:delText>
        </w:r>
      </w:del>
      <w:ins w:id="308" w:author="Cosimelli, Federica (IT - Roma)" w:date="2014-12-02T19:41:00Z">
        <w:r w:rsidR="007A1A72">
          <w:rPr>
            <w:sz w:val="22"/>
            <w:szCs w:val="22"/>
          </w:rPr>
          <w:t xml:space="preserve">L n. </w:t>
        </w:r>
      </w:ins>
      <w:r w:rsidRPr="00214A2E">
        <w:rPr>
          <w:sz w:val="22"/>
          <w:szCs w:val="22"/>
        </w:rPr>
        <w:t xml:space="preserve">68/1999 (norme sul diritto al lavoro dei disabili), occupa un numero di dipendenti (art.38 lett. 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 xml:space="preserve">. </w:t>
      </w:r>
      <w:ins w:id="309" w:author="Cosimelli, Federica (IT - Roma)" w:date="2014-12-02T19:41:00Z">
        <w:r w:rsidR="007A1A72">
          <w:rPr>
            <w:sz w:val="22"/>
            <w:szCs w:val="22"/>
          </w:rPr>
          <w:t xml:space="preserve">n. </w:t>
        </w:r>
      </w:ins>
      <w:r w:rsidRPr="00214A2E">
        <w:rPr>
          <w:sz w:val="22"/>
          <w:szCs w:val="22"/>
        </w:rPr>
        <w:t xml:space="preserve">163/2006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):</w:t>
      </w:r>
    </w:p>
    <w:p w:rsidR="00C70BA1" w:rsidRPr="00214A2E" w:rsidRDefault="00C70BA1" w:rsidP="00BF3249">
      <w:pPr>
        <w:spacing w:after="120" w:line="360" w:lineRule="auto"/>
        <w:ind w:left="1440"/>
        <w:jc w:val="both"/>
        <w:rPr>
          <w:b/>
          <w:bCs/>
          <w:i/>
          <w:iCs/>
          <w:color w:val="000000"/>
          <w:sz w:val="22"/>
          <w:szCs w:val="22"/>
        </w:rPr>
      </w:pPr>
      <w:r w:rsidRPr="00214A2E">
        <w:rPr>
          <w:b/>
          <w:bCs/>
          <w:i/>
          <w:iCs/>
          <w:color w:val="000000"/>
          <w:sz w:val="22"/>
          <w:szCs w:val="22"/>
        </w:rPr>
        <w:t>[barrare la casella che interessa]</w:t>
      </w:r>
    </w:p>
    <w:p w:rsidR="00C70BA1" w:rsidRPr="00214A2E" w:rsidRDefault="00C70BA1" w:rsidP="00BF3249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inferiore a 15 (quindici) e pertanto non è soggetto agli obblighi di cui alla predetta legge; </w:t>
      </w:r>
    </w:p>
    <w:p w:rsidR="00C70BA1" w:rsidRPr="00214A2E" w:rsidRDefault="00C70BA1" w:rsidP="00BF3249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BF3249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lastRenderedPageBreak/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pari o superiore a 15 (quindici) e inferiore a 35 (trentacinque) ma non ha effettuato nuove assunzioni a tempo indeterminato dopo il 18 gennaio 2000 e pertanto non è soggetta agli obblighi di cui alla predetta legge;</w:t>
      </w:r>
    </w:p>
    <w:p w:rsidR="00C70BA1" w:rsidRPr="00214A2E" w:rsidRDefault="00C70BA1" w:rsidP="00BF3249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BF3249">
      <w:pPr>
        <w:spacing w:after="120" w:line="360" w:lineRule="auto"/>
        <w:ind w:left="2127" w:hanging="426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pari o superiore a 15 (quindici) e attesta l’ottemperanza agli obblighi di cui alla predetta legge; sede Ufficio di competenza ______________________ </w:t>
      </w:r>
      <w:r w:rsidRPr="00214A2E">
        <w:rPr>
          <w:b/>
          <w:bCs/>
          <w:i/>
          <w:iCs/>
          <w:color w:val="000000"/>
          <w:sz w:val="22"/>
          <w:szCs w:val="22"/>
        </w:rPr>
        <w:t>[indicare l’ufficio competente]</w:t>
      </w:r>
    </w:p>
    <w:p w:rsidR="00C70BA1" w:rsidRPr="00214A2E" w:rsidRDefault="00C70BA1" w:rsidP="00B70544">
      <w:pPr>
        <w:widowControl w:val="0"/>
        <w:numPr>
          <w:ilvl w:val="0"/>
          <w:numId w:val="40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nei propri confronti non è stata applicata alcuna:</w:t>
      </w:r>
    </w:p>
    <w:p w:rsidR="00C70BA1" w:rsidRPr="00214A2E" w:rsidRDefault="00C70BA1" w:rsidP="00BF3249">
      <w:pPr>
        <w:widowControl w:val="0"/>
        <w:numPr>
          <w:ilvl w:val="0"/>
          <w:numId w:val="23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sanzione </w:t>
      </w:r>
      <w:proofErr w:type="spellStart"/>
      <w:r w:rsidRPr="00214A2E">
        <w:rPr>
          <w:sz w:val="22"/>
          <w:szCs w:val="22"/>
        </w:rPr>
        <w:t>interdittiva</w:t>
      </w:r>
      <w:proofErr w:type="spellEnd"/>
      <w:r w:rsidRPr="00214A2E">
        <w:rPr>
          <w:sz w:val="22"/>
          <w:szCs w:val="22"/>
        </w:rPr>
        <w:t xml:space="preserve"> di cui all’art.9, comma 2, lettera c), del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>. n.231/2001;</w:t>
      </w:r>
    </w:p>
    <w:p w:rsidR="00C70BA1" w:rsidRPr="00214A2E" w:rsidRDefault="00C70BA1" w:rsidP="00BF3249">
      <w:pPr>
        <w:widowControl w:val="0"/>
        <w:numPr>
          <w:ilvl w:val="0"/>
          <w:numId w:val="23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altra sanzione che comporti il divieto di contrarre con la Pubblica Amministrazione compresi i provvedimenti </w:t>
      </w:r>
      <w:proofErr w:type="spellStart"/>
      <w:r w:rsidRPr="00214A2E">
        <w:rPr>
          <w:sz w:val="22"/>
          <w:szCs w:val="22"/>
        </w:rPr>
        <w:t>interdittivi</w:t>
      </w:r>
      <w:proofErr w:type="spellEnd"/>
      <w:r w:rsidRPr="00214A2E">
        <w:rPr>
          <w:sz w:val="22"/>
          <w:szCs w:val="22"/>
        </w:rPr>
        <w:t xml:space="preserve"> di cui all'art.14, comma 1 del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 xml:space="preserve">. </w:t>
      </w:r>
      <w:ins w:id="310" w:author="Cosimelli, Federica (IT - Roma)" w:date="2014-12-02T19:41:00Z">
        <w:r w:rsidR="007A1A72">
          <w:rPr>
            <w:sz w:val="22"/>
            <w:szCs w:val="22"/>
          </w:rPr>
          <w:t xml:space="preserve">n. </w:t>
        </w:r>
      </w:ins>
      <w:r w:rsidRPr="00214A2E">
        <w:rPr>
          <w:sz w:val="22"/>
          <w:szCs w:val="22"/>
        </w:rPr>
        <w:t>81/2008;</w:t>
      </w:r>
    </w:p>
    <w:p w:rsidR="00C70BA1" w:rsidRPr="00214A2E" w:rsidRDefault="00C70BA1" w:rsidP="00BF3249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 w:rsidR="00CA0A58">
        <w:rPr>
          <w:b/>
          <w:sz w:val="22"/>
          <w:szCs w:val="22"/>
        </w:rPr>
        <w:t>-</w:t>
      </w:r>
      <w:r w:rsidRPr="00214A2E">
        <w:rPr>
          <w:b/>
          <w:sz w:val="22"/>
          <w:szCs w:val="22"/>
        </w:rPr>
        <w:t>bis)</w:t>
      </w:r>
      <w:r w:rsidRPr="00214A2E">
        <w:rPr>
          <w:sz w:val="22"/>
          <w:szCs w:val="22"/>
        </w:rPr>
        <w:tab/>
        <w:t>che nei propri confronti ai sensi dell'articolo 40, comma 9-quater</w:t>
      </w:r>
      <w:ins w:id="311" w:author="Cosimelli, Federica (IT - Roma)" w:date="2014-12-02T19:41:00Z">
        <w:r w:rsidR="007A1A72">
          <w:rPr>
            <w:sz w:val="22"/>
            <w:szCs w:val="22"/>
          </w:rPr>
          <w:t xml:space="preserve"> </w:t>
        </w:r>
        <w:r w:rsidR="007A1A72" w:rsidRPr="00214A2E">
          <w:rPr>
            <w:iCs/>
            <w:color w:val="000000"/>
            <w:sz w:val="22"/>
            <w:szCs w:val="22"/>
          </w:rPr>
          <w:t xml:space="preserve">D. </w:t>
        </w:r>
        <w:proofErr w:type="spellStart"/>
        <w:r w:rsidR="007A1A72" w:rsidRPr="00214A2E">
          <w:rPr>
            <w:iCs/>
            <w:color w:val="000000"/>
            <w:sz w:val="22"/>
            <w:szCs w:val="22"/>
          </w:rPr>
          <w:t>Lgs</w:t>
        </w:r>
        <w:proofErr w:type="spellEnd"/>
        <w:r w:rsidR="007A1A72" w:rsidRPr="00214A2E">
          <w:rPr>
            <w:iCs/>
            <w:color w:val="000000"/>
            <w:sz w:val="22"/>
            <w:szCs w:val="22"/>
          </w:rPr>
          <w:t>.</w:t>
        </w:r>
        <w:r w:rsidR="007A1A72">
          <w:rPr>
            <w:iCs/>
            <w:color w:val="000000"/>
            <w:sz w:val="22"/>
            <w:szCs w:val="22"/>
          </w:rPr>
          <w:t xml:space="preserve"> n.</w:t>
        </w:r>
        <w:r w:rsidR="007A1A72" w:rsidRPr="00214A2E">
          <w:rPr>
            <w:iCs/>
            <w:color w:val="000000"/>
            <w:sz w:val="22"/>
            <w:szCs w:val="22"/>
          </w:rPr>
          <w:t xml:space="preserve"> 163/</w:t>
        </w:r>
        <w:r w:rsidR="007A1A72">
          <w:rPr>
            <w:iCs/>
            <w:color w:val="000000"/>
            <w:sz w:val="22"/>
            <w:szCs w:val="22"/>
          </w:rPr>
          <w:t>20</w:t>
        </w:r>
        <w:r w:rsidR="007A1A72" w:rsidRPr="00214A2E">
          <w:rPr>
            <w:iCs/>
            <w:color w:val="000000"/>
            <w:sz w:val="22"/>
            <w:szCs w:val="22"/>
          </w:rPr>
          <w:t xml:space="preserve">06 </w:t>
        </w:r>
        <w:proofErr w:type="spellStart"/>
        <w:r w:rsidR="007A1A72">
          <w:rPr>
            <w:iCs/>
            <w:color w:val="000000"/>
            <w:sz w:val="22"/>
            <w:szCs w:val="22"/>
          </w:rPr>
          <w:t>s.m.i.</w:t>
        </w:r>
      </w:ins>
      <w:proofErr w:type="spellEnd"/>
      <w:r w:rsidRPr="00214A2E">
        <w:rPr>
          <w:sz w:val="22"/>
          <w:szCs w:val="22"/>
        </w:rPr>
        <w:t>, non risulta l'iscrizione nel casellario informatico di cui all'articolo 7, comma 10</w:t>
      </w:r>
      <w:ins w:id="312" w:author="Cosimelli, Federica (IT - Roma)" w:date="2014-12-02T19:41:00Z">
        <w:r w:rsidR="007A1A72">
          <w:rPr>
            <w:sz w:val="22"/>
            <w:szCs w:val="22"/>
          </w:rPr>
          <w:t xml:space="preserve"> </w:t>
        </w:r>
        <w:r w:rsidR="007A1A72" w:rsidRPr="00214A2E">
          <w:rPr>
            <w:iCs/>
            <w:color w:val="000000"/>
            <w:sz w:val="22"/>
            <w:szCs w:val="22"/>
          </w:rPr>
          <w:t xml:space="preserve">D. </w:t>
        </w:r>
        <w:proofErr w:type="spellStart"/>
        <w:r w:rsidR="007A1A72" w:rsidRPr="00214A2E">
          <w:rPr>
            <w:iCs/>
            <w:color w:val="000000"/>
            <w:sz w:val="22"/>
            <w:szCs w:val="22"/>
          </w:rPr>
          <w:t>Lgs</w:t>
        </w:r>
        <w:proofErr w:type="spellEnd"/>
        <w:r w:rsidR="007A1A72" w:rsidRPr="00214A2E">
          <w:rPr>
            <w:iCs/>
            <w:color w:val="000000"/>
            <w:sz w:val="22"/>
            <w:szCs w:val="22"/>
          </w:rPr>
          <w:t>.</w:t>
        </w:r>
        <w:r w:rsidR="007A1A72">
          <w:rPr>
            <w:iCs/>
            <w:color w:val="000000"/>
            <w:sz w:val="22"/>
            <w:szCs w:val="22"/>
          </w:rPr>
          <w:t xml:space="preserve"> n.</w:t>
        </w:r>
        <w:r w:rsidR="007A1A72" w:rsidRPr="00214A2E">
          <w:rPr>
            <w:iCs/>
            <w:color w:val="000000"/>
            <w:sz w:val="22"/>
            <w:szCs w:val="22"/>
          </w:rPr>
          <w:t xml:space="preserve"> 163/</w:t>
        </w:r>
        <w:r w:rsidR="007A1A72">
          <w:rPr>
            <w:iCs/>
            <w:color w:val="000000"/>
            <w:sz w:val="22"/>
            <w:szCs w:val="22"/>
          </w:rPr>
          <w:t>20</w:t>
        </w:r>
        <w:r w:rsidR="007A1A72" w:rsidRPr="00214A2E">
          <w:rPr>
            <w:iCs/>
            <w:color w:val="000000"/>
            <w:sz w:val="22"/>
            <w:szCs w:val="22"/>
          </w:rPr>
          <w:t xml:space="preserve">06 </w:t>
        </w:r>
        <w:proofErr w:type="spellStart"/>
        <w:r w:rsidR="007A1A72">
          <w:rPr>
            <w:iCs/>
            <w:color w:val="000000"/>
            <w:sz w:val="22"/>
            <w:szCs w:val="22"/>
          </w:rPr>
          <w:t>s.m.i.</w:t>
        </w:r>
      </w:ins>
      <w:proofErr w:type="spellEnd"/>
      <w:r w:rsidRPr="00214A2E">
        <w:rPr>
          <w:sz w:val="22"/>
          <w:szCs w:val="22"/>
        </w:rPr>
        <w:t>, per aver presentato falsa dichiarazione;</w:t>
      </w:r>
    </w:p>
    <w:p w:rsidR="00C70BA1" w:rsidRPr="00214A2E" w:rsidRDefault="00C70BA1" w:rsidP="00BF3249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</w:p>
    <w:p w:rsidR="00C70BA1" w:rsidRPr="00214A2E" w:rsidRDefault="00C70BA1" w:rsidP="00BF3249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proofErr w:type="spellStart"/>
      <w:r w:rsidRPr="00214A2E">
        <w:rPr>
          <w:b/>
          <w:sz w:val="22"/>
          <w:szCs w:val="22"/>
        </w:rPr>
        <w:t>m</w:t>
      </w:r>
      <w:r w:rsidR="00CA0A58">
        <w:rPr>
          <w:b/>
          <w:sz w:val="22"/>
          <w:szCs w:val="22"/>
        </w:rPr>
        <w:t>-</w:t>
      </w:r>
      <w:r w:rsidRPr="00214A2E">
        <w:rPr>
          <w:b/>
          <w:sz w:val="22"/>
          <w:szCs w:val="22"/>
        </w:rPr>
        <w:t>ter</w:t>
      </w:r>
      <w:proofErr w:type="spellEnd"/>
      <w:r w:rsidRPr="00214A2E">
        <w:rPr>
          <w:b/>
          <w:sz w:val="22"/>
          <w:szCs w:val="22"/>
        </w:rPr>
        <w:t>)</w:t>
      </w:r>
      <w:r w:rsidRPr="00214A2E">
        <w:rPr>
          <w:sz w:val="22"/>
          <w:szCs w:val="22"/>
        </w:rPr>
        <w:tab/>
        <w:t>che:</w:t>
      </w:r>
    </w:p>
    <w:p w:rsidR="00C70BA1" w:rsidRPr="00214A2E" w:rsidRDefault="00C70BA1" w:rsidP="00BF3249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proofErr w:type="spellStart"/>
      <w:r w:rsidRPr="00214A2E">
        <w:rPr>
          <w:b/>
          <w:sz w:val="22"/>
          <w:szCs w:val="22"/>
        </w:rPr>
        <w:t>m</w:t>
      </w:r>
      <w:r w:rsidR="00CA0A58">
        <w:rPr>
          <w:b/>
          <w:sz w:val="22"/>
          <w:szCs w:val="22"/>
        </w:rPr>
        <w:t>-</w:t>
      </w:r>
      <w:r w:rsidRPr="00214A2E">
        <w:rPr>
          <w:b/>
          <w:sz w:val="22"/>
          <w:szCs w:val="22"/>
        </w:rPr>
        <w:t>ter</w:t>
      </w:r>
      <w:proofErr w:type="spellEnd"/>
      <w:r w:rsidRPr="00214A2E">
        <w:rPr>
          <w:b/>
          <w:sz w:val="22"/>
          <w:szCs w:val="22"/>
        </w:rPr>
        <w:t>.1)</w:t>
      </w:r>
      <w:r w:rsidRPr="00214A2E">
        <w:rPr>
          <w:sz w:val="22"/>
          <w:szCs w:val="22"/>
        </w:rPr>
        <w:tab/>
        <w:t xml:space="preserve">nei propri confronti non ricorre la causa di esclusione di cui all’art.38 c. 1  lett. </w:t>
      </w:r>
      <w:proofErr w:type="spellStart"/>
      <w:r w:rsidRPr="00214A2E">
        <w:rPr>
          <w:sz w:val="22"/>
          <w:szCs w:val="22"/>
        </w:rPr>
        <w:t>m</w:t>
      </w:r>
      <w:r w:rsidR="00E814C5">
        <w:rPr>
          <w:sz w:val="22"/>
          <w:szCs w:val="22"/>
        </w:rPr>
        <w:t>-</w:t>
      </w:r>
      <w:r w:rsidRPr="00214A2E">
        <w:rPr>
          <w:sz w:val="22"/>
          <w:szCs w:val="22"/>
        </w:rPr>
        <w:t>ter</w:t>
      </w:r>
      <w:proofErr w:type="spellEnd"/>
      <w:r w:rsidRPr="00214A2E">
        <w:rPr>
          <w:sz w:val="22"/>
          <w:szCs w:val="22"/>
        </w:rPr>
        <w:t xml:space="preserve">) del </w:t>
      </w:r>
      <w:ins w:id="313" w:author="Cosimelli, Federica (IT - Roma)" w:date="2014-12-02T19:42:00Z">
        <w:r w:rsidR="007A1A72" w:rsidRPr="00214A2E">
          <w:rPr>
            <w:iCs/>
            <w:color w:val="000000"/>
            <w:sz w:val="22"/>
            <w:szCs w:val="22"/>
          </w:rPr>
          <w:t xml:space="preserve">D. </w:t>
        </w:r>
        <w:proofErr w:type="spellStart"/>
        <w:r w:rsidR="007A1A72" w:rsidRPr="00214A2E">
          <w:rPr>
            <w:iCs/>
            <w:color w:val="000000"/>
            <w:sz w:val="22"/>
            <w:szCs w:val="22"/>
          </w:rPr>
          <w:t>Lgs</w:t>
        </w:r>
        <w:proofErr w:type="spellEnd"/>
        <w:r w:rsidR="007A1A72" w:rsidRPr="00214A2E">
          <w:rPr>
            <w:iCs/>
            <w:color w:val="000000"/>
            <w:sz w:val="22"/>
            <w:szCs w:val="22"/>
          </w:rPr>
          <w:t>.</w:t>
        </w:r>
        <w:r w:rsidR="007A1A72">
          <w:rPr>
            <w:iCs/>
            <w:color w:val="000000"/>
            <w:sz w:val="22"/>
            <w:szCs w:val="22"/>
          </w:rPr>
          <w:t xml:space="preserve"> n.</w:t>
        </w:r>
        <w:r w:rsidR="007A1A72" w:rsidRPr="00214A2E">
          <w:rPr>
            <w:iCs/>
            <w:color w:val="000000"/>
            <w:sz w:val="22"/>
            <w:szCs w:val="22"/>
          </w:rPr>
          <w:t xml:space="preserve"> 163/</w:t>
        </w:r>
        <w:r w:rsidR="007A1A72">
          <w:rPr>
            <w:iCs/>
            <w:color w:val="000000"/>
            <w:sz w:val="22"/>
            <w:szCs w:val="22"/>
          </w:rPr>
          <w:t>20</w:t>
        </w:r>
        <w:r w:rsidR="007A1A72" w:rsidRPr="00214A2E">
          <w:rPr>
            <w:iCs/>
            <w:color w:val="000000"/>
            <w:sz w:val="22"/>
            <w:szCs w:val="22"/>
          </w:rPr>
          <w:t xml:space="preserve">06 </w:t>
        </w:r>
        <w:proofErr w:type="spellStart"/>
        <w:r w:rsidR="007A1A72">
          <w:rPr>
            <w:iCs/>
            <w:color w:val="000000"/>
            <w:sz w:val="22"/>
            <w:szCs w:val="22"/>
          </w:rPr>
          <w:t>s.m.i.</w:t>
        </w:r>
      </w:ins>
      <w:proofErr w:type="spellEnd"/>
      <w:del w:id="314" w:author="Cosimelli, Federica (IT - Roma)" w:date="2014-12-02T19:42:00Z">
        <w:r w:rsidRPr="00214A2E" w:rsidDel="007A1A72">
          <w:rPr>
            <w:sz w:val="22"/>
            <w:szCs w:val="22"/>
          </w:rPr>
          <w:delText>D. Lgs. 163/06 e s.m.i.</w:delText>
        </w:r>
      </w:del>
      <w:r w:rsidRPr="00214A2E">
        <w:rPr>
          <w:sz w:val="22"/>
          <w:szCs w:val="22"/>
        </w:rPr>
        <w:t>, sulla base dei dati che emergono dall’osservatorio;</w:t>
      </w:r>
    </w:p>
    <w:p w:rsidR="00C70BA1" w:rsidRPr="00214A2E" w:rsidRDefault="00C70BA1" w:rsidP="00BF3249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proofErr w:type="spellStart"/>
      <w:r w:rsidRPr="00214A2E">
        <w:rPr>
          <w:b/>
          <w:sz w:val="22"/>
          <w:szCs w:val="22"/>
        </w:rPr>
        <w:t>m</w:t>
      </w:r>
      <w:r w:rsidR="00CA0A58">
        <w:rPr>
          <w:b/>
          <w:sz w:val="22"/>
          <w:szCs w:val="22"/>
        </w:rPr>
        <w:t>-</w:t>
      </w:r>
      <w:r w:rsidRPr="00214A2E">
        <w:rPr>
          <w:b/>
          <w:sz w:val="22"/>
          <w:szCs w:val="22"/>
        </w:rPr>
        <w:t>ter</w:t>
      </w:r>
      <w:proofErr w:type="spellEnd"/>
      <w:r w:rsidRPr="00214A2E">
        <w:rPr>
          <w:b/>
          <w:sz w:val="22"/>
          <w:szCs w:val="22"/>
        </w:rPr>
        <w:t>.2)</w:t>
      </w:r>
      <w:r w:rsidRPr="00214A2E">
        <w:rPr>
          <w:sz w:val="22"/>
          <w:szCs w:val="22"/>
        </w:rPr>
        <w:tab/>
        <w:t>che nei confronti di tutti gli altri soggetti elencati al precedente n. 1) della presente dichiarazione</w:t>
      </w:r>
      <w:r w:rsidRPr="00214A2E">
        <w:rPr>
          <w:rStyle w:val="Rimandonotaapidipagina"/>
          <w:sz w:val="22"/>
          <w:szCs w:val="22"/>
        </w:rPr>
        <w:footnoteReference w:id="27"/>
      </w:r>
      <w:r w:rsidRPr="00214A2E">
        <w:rPr>
          <w:sz w:val="22"/>
          <w:szCs w:val="22"/>
        </w:rPr>
        <w:t>:</w:t>
      </w:r>
    </w:p>
    <w:p w:rsidR="00C70BA1" w:rsidRPr="00214A2E" w:rsidRDefault="00C70BA1" w:rsidP="00BF3249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della cui situazione giuridica dichiara di essere a conoscenza ai sensi dell’art.47, comma 2 del </w:t>
      </w:r>
      <w:del w:id="315" w:author="Cosimelli, Federica (IT - Roma)" w:date="2014-12-02T19:42:00Z">
        <w:r w:rsidRPr="00214A2E" w:rsidDel="007A1A72">
          <w:rPr>
            <w:sz w:val="22"/>
            <w:szCs w:val="22"/>
          </w:rPr>
          <w:delText>d</w:delText>
        </w:r>
      </w:del>
      <w:ins w:id="316" w:author="Cosimelli, Federica (IT - Roma)" w:date="2014-12-02T19:42:00Z">
        <w:r w:rsidR="007A1A72">
          <w:rPr>
            <w:sz w:val="22"/>
            <w:szCs w:val="22"/>
          </w:rPr>
          <w:t>D</w:t>
        </w:r>
      </w:ins>
      <w:r w:rsidRPr="00214A2E">
        <w:rPr>
          <w:sz w:val="22"/>
          <w:szCs w:val="22"/>
        </w:rPr>
        <w:t xml:space="preserve">.P.R. </w:t>
      </w:r>
      <w:ins w:id="317" w:author="Cosimelli, Federica (IT - Roma)" w:date="2014-12-02T19:42:00Z">
        <w:r w:rsidR="007A1A72">
          <w:rPr>
            <w:sz w:val="22"/>
            <w:szCs w:val="22"/>
          </w:rPr>
          <w:t xml:space="preserve">n. </w:t>
        </w:r>
      </w:ins>
      <w:r w:rsidRPr="00214A2E">
        <w:rPr>
          <w:sz w:val="22"/>
          <w:szCs w:val="22"/>
        </w:rPr>
        <w:t xml:space="preserve">445/2000, assumendosene le relative responsabilità, non ricorre la causa di esclusione di cui all’art.38 c. 1 lett. </w:t>
      </w:r>
      <w:proofErr w:type="spellStart"/>
      <w:r w:rsidRPr="00214A2E">
        <w:rPr>
          <w:sz w:val="22"/>
          <w:szCs w:val="22"/>
        </w:rPr>
        <w:t>m</w:t>
      </w:r>
      <w:r w:rsidR="00E814C5">
        <w:rPr>
          <w:sz w:val="22"/>
          <w:szCs w:val="22"/>
        </w:rPr>
        <w:t>-</w:t>
      </w:r>
      <w:r w:rsidRPr="00214A2E">
        <w:rPr>
          <w:sz w:val="22"/>
          <w:szCs w:val="22"/>
        </w:rPr>
        <w:t>ter</w:t>
      </w:r>
      <w:proofErr w:type="spellEnd"/>
      <w:r w:rsidRPr="00214A2E">
        <w:rPr>
          <w:sz w:val="22"/>
          <w:szCs w:val="22"/>
        </w:rPr>
        <w:t xml:space="preserve">) del </w:t>
      </w:r>
      <w:ins w:id="318" w:author="Cosimelli, Federica (IT - Roma)" w:date="2014-12-02T19:42:00Z">
        <w:r w:rsidR="007A1A72" w:rsidRPr="00214A2E">
          <w:rPr>
            <w:iCs/>
            <w:color w:val="000000"/>
            <w:sz w:val="22"/>
            <w:szCs w:val="22"/>
          </w:rPr>
          <w:t xml:space="preserve">D. </w:t>
        </w:r>
        <w:proofErr w:type="spellStart"/>
        <w:r w:rsidR="007A1A72" w:rsidRPr="00214A2E">
          <w:rPr>
            <w:iCs/>
            <w:color w:val="000000"/>
            <w:sz w:val="22"/>
            <w:szCs w:val="22"/>
          </w:rPr>
          <w:t>Lgs</w:t>
        </w:r>
        <w:proofErr w:type="spellEnd"/>
        <w:r w:rsidR="007A1A72" w:rsidRPr="00214A2E">
          <w:rPr>
            <w:iCs/>
            <w:color w:val="000000"/>
            <w:sz w:val="22"/>
            <w:szCs w:val="22"/>
          </w:rPr>
          <w:t>.</w:t>
        </w:r>
        <w:r w:rsidR="007A1A72">
          <w:rPr>
            <w:iCs/>
            <w:color w:val="000000"/>
            <w:sz w:val="22"/>
            <w:szCs w:val="22"/>
          </w:rPr>
          <w:t xml:space="preserve"> n.</w:t>
        </w:r>
        <w:r w:rsidR="007A1A72" w:rsidRPr="00214A2E">
          <w:rPr>
            <w:iCs/>
            <w:color w:val="000000"/>
            <w:sz w:val="22"/>
            <w:szCs w:val="22"/>
          </w:rPr>
          <w:t xml:space="preserve"> 163/</w:t>
        </w:r>
        <w:r w:rsidR="007A1A72">
          <w:rPr>
            <w:iCs/>
            <w:color w:val="000000"/>
            <w:sz w:val="22"/>
            <w:szCs w:val="22"/>
          </w:rPr>
          <w:t>20</w:t>
        </w:r>
        <w:r w:rsidR="007A1A72" w:rsidRPr="00214A2E">
          <w:rPr>
            <w:iCs/>
            <w:color w:val="000000"/>
            <w:sz w:val="22"/>
            <w:szCs w:val="22"/>
          </w:rPr>
          <w:t xml:space="preserve">06 </w:t>
        </w:r>
        <w:proofErr w:type="spellStart"/>
        <w:r w:rsidR="007A1A72">
          <w:rPr>
            <w:iCs/>
            <w:color w:val="000000"/>
            <w:sz w:val="22"/>
            <w:szCs w:val="22"/>
          </w:rPr>
          <w:t>s.m.i.</w:t>
        </w:r>
        <w:proofErr w:type="spellEnd"/>
        <w:r w:rsidR="007A1A72">
          <w:rPr>
            <w:iCs/>
            <w:color w:val="000000"/>
            <w:sz w:val="22"/>
            <w:szCs w:val="22"/>
          </w:rPr>
          <w:t xml:space="preserve"> </w:t>
        </w:r>
      </w:ins>
      <w:del w:id="319" w:author="Cosimelli, Federica (IT - Roma)" w:date="2014-12-02T19:42:00Z">
        <w:r w:rsidRPr="00214A2E" w:rsidDel="007A1A72">
          <w:rPr>
            <w:sz w:val="22"/>
            <w:szCs w:val="22"/>
          </w:rPr>
          <w:delText xml:space="preserve">D. Lgs. 163/06 e s.m.i. </w:delText>
        </w:r>
      </w:del>
      <w:r w:rsidRPr="00214A2E">
        <w:rPr>
          <w:sz w:val="22"/>
          <w:szCs w:val="22"/>
        </w:rPr>
        <w:t>sulla base dei dati che emergono dall’Osservatorio;</w:t>
      </w:r>
    </w:p>
    <w:p w:rsidR="00C70BA1" w:rsidRPr="00214A2E" w:rsidRDefault="00C70BA1" w:rsidP="00BF3249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BF3249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la situazione giuridica relativa alla sussistenza della eventuale causa di esclusione di cui all’art.38 c. 1 lett. </w:t>
      </w:r>
      <w:proofErr w:type="spellStart"/>
      <w:r w:rsidRPr="00214A2E">
        <w:rPr>
          <w:sz w:val="22"/>
          <w:szCs w:val="22"/>
        </w:rPr>
        <w:t>m</w:t>
      </w:r>
      <w:r w:rsidR="00E814C5">
        <w:rPr>
          <w:sz w:val="22"/>
          <w:szCs w:val="22"/>
        </w:rPr>
        <w:t>-</w:t>
      </w:r>
      <w:r w:rsidRPr="00214A2E">
        <w:rPr>
          <w:sz w:val="22"/>
          <w:szCs w:val="22"/>
        </w:rPr>
        <w:t>ter</w:t>
      </w:r>
      <w:proofErr w:type="spellEnd"/>
      <w:r w:rsidRPr="00214A2E">
        <w:rPr>
          <w:sz w:val="22"/>
          <w:szCs w:val="22"/>
        </w:rPr>
        <w:t xml:space="preserve">) del </w:t>
      </w:r>
      <w:ins w:id="320" w:author="Cosimelli, Federica (IT - Roma)" w:date="2014-12-02T19:42:00Z">
        <w:r w:rsidR="007A1A72" w:rsidRPr="00214A2E">
          <w:rPr>
            <w:iCs/>
            <w:color w:val="000000"/>
            <w:sz w:val="22"/>
            <w:szCs w:val="22"/>
          </w:rPr>
          <w:t xml:space="preserve">D. </w:t>
        </w:r>
        <w:proofErr w:type="spellStart"/>
        <w:r w:rsidR="007A1A72" w:rsidRPr="00214A2E">
          <w:rPr>
            <w:iCs/>
            <w:color w:val="000000"/>
            <w:sz w:val="22"/>
            <w:szCs w:val="22"/>
          </w:rPr>
          <w:t>Lgs</w:t>
        </w:r>
        <w:proofErr w:type="spellEnd"/>
        <w:r w:rsidR="007A1A72" w:rsidRPr="00214A2E">
          <w:rPr>
            <w:iCs/>
            <w:color w:val="000000"/>
            <w:sz w:val="22"/>
            <w:szCs w:val="22"/>
          </w:rPr>
          <w:t>.</w:t>
        </w:r>
        <w:r w:rsidR="007A1A72">
          <w:rPr>
            <w:iCs/>
            <w:color w:val="000000"/>
            <w:sz w:val="22"/>
            <w:szCs w:val="22"/>
          </w:rPr>
          <w:t xml:space="preserve"> n.</w:t>
        </w:r>
        <w:r w:rsidR="007A1A72" w:rsidRPr="00214A2E">
          <w:rPr>
            <w:iCs/>
            <w:color w:val="000000"/>
            <w:sz w:val="22"/>
            <w:szCs w:val="22"/>
          </w:rPr>
          <w:t xml:space="preserve"> 163/</w:t>
        </w:r>
        <w:r w:rsidR="007A1A72">
          <w:rPr>
            <w:iCs/>
            <w:color w:val="000000"/>
            <w:sz w:val="22"/>
            <w:szCs w:val="22"/>
          </w:rPr>
          <w:t>20</w:t>
        </w:r>
        <w:r w:rsidR="007A1A72" w:rsidRPr="00214A2E">
          <w:rPr>
            <w:iCs/>
            <w:color w:val="000000"/>
            <w:sz w:val="22"/>
            <w:szCs w:val="22"/>
          </w:rPr>
          <w:t xml:space="preserve">06 </w:t>
        </w:r>
        <w:proofErr w:type="spellStart"/>
        <w:r w:rsidR="007A1A72">
          <w:rPr>
            <w:iCs/>
            <w:color w:val="000000"/>
            <w:sz w:val="22"/>
            <w:szCs w:val="22"/>
          </w:rPr>
          <w:t>s.m.i.</w:t>
        </w:r>
        <w:proofErr w:type="spellEnd"/>
        <w:r w:rsidR="007A1A72">
          <w:rPr>
            <w:iCs/>
            <w:color w:val="000000"/>
            <w:sz w:val="22"/>
            <w:szCs w:val="22"/>
          </w:rPr>
          <w:t xml:space="preserve"> </w:t>
        </w:r>
      </w:ins>
      <w:del w:id="321" w:author="Cosimelli, Federica (IT - Roma)" w:date="2014-12-02T19:42:00Z">
        <w:r w:rsidRPr="00214A2E" w:rsidDel="007A1A72">
          <w:rPr>
            <w:sz w:val="22"/>
            <w:szCs w:val="22"/>
          </w:rPr>
          <w:delText xml:space="preserve">D. Lgs. 163/06 e s.m.i. </w:delText>
        </w:r>
      </w:del>
      <w:r w:rsidRPr="00214A2E">
        <w:rPr>
          <w:sz w:val="22"/>
          <w:szCs w:val="22"/>
        </w:rPr>
        <w:t>è dichiarata singolarmente dagli stessi soggetti in allegato alla presente dichiarazione.</w:t>
      </w:r>
    </w:p>
    <w:p w:rsidR="00C70BA1" w:rsidRPr="00214A2E" w:rsidRDefault="00C70BA1" w:rsidP="00BF3249">
      <w:pPr>
        <w:widowControl w:val="0"/>
        <w:spacing w:after="120" w:line="360" w:lineRule="auto"/>
        <w:ind w:left="568"/>
        <w:jc w:val="both"/>
        <w:rPr>
          <w:b/>
          <w:sz w:val="22"/>
          <w:szCs w:val="22"/>
        </w:rPr>
      </w:pPr>
      <w:proofErr w:type="spellStart"/>
      <w:r w:rsidRPr="00214A2E">
        <w:rPr>
          <w:b/>
          <w:sz w:val="22"/>
          <w:szCs w:val="22"/>
        </w:rPr>
        <w:t>m</w:t>
      </w:r>
      <w:r w:rsidR="00CA0A58">
        <w:rPr>
          <w:b/>
          <w:sz w:val="22"/>
          <w:szCs w:val="22"/>
        </w:rPr>
        <w:t>-</w:t>
      </w:r>
      <w:r w:rsidRPr="00214A2E">
        <w:rPr>
          <w:b/>
          <w:sz w:val="22"/>
          <w:szCs w:val="22"/>
        </w:rPr>
        <w:t>quater</w:t>
      </w:r>
      <w:proofErr w:type="spellEnd"/>
      <w:r w:rsidRPr="00214A2E">
        <w:rPr>
          <w:b/>
          <w:sz w:val="22"/>
          <w:szCs w:val="22"/>
        </w:rPr>
        <w:t>)</w:t>
      </w:r>
      <w:r w:rsidRPr="00214A2E">
        <w:rPr>
          <w:sz w:val="22"/>
          <w:szCs w:val="22"/>
        </w:rPr>
        <w:t xml:space="preserve"> che l’impresa: </w:t>
      </w:r>
      <w:r w:rsidRPr="00214A2E">
        <w:rPr>
          <w:b/>
          <w:i/>
          <w:sz w:val="22"/>
          <w:szCs w:val="22"/>
        </w:rPr>
        <w:t>[barrare la sola casella che interessa]</w:t>
      </w:r>
    </w:p>
    <w:p w:rsidR="00C70BA1" w:rsidRPr="00214A2E" w:rsidRDefault="00C70BA1" w:rsidP="00BF3249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sussiste</w:t>
      </w:r>
      <w:r w:rsidRPr="00214A2E">
        <w:rPr>
          <w:sz w:val="22"/>
          <w:szCs w:val="22"/>
        </w:rPr>
        <w:t xml:space="preserve"> alcuna situazioni di controllo di cui all’art.</w:t>
      </w:r>
      <w:ins w:id="322" w:author="Cosimelli, Federica (IT - Roma)" w:date="2014-12-02T19:42:00Z">
        <w:r w:rsidR="007A1A72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2359 </w:t>
      </w:r>
      <w:del w:id="323" w:author="Cosimelli, Federica (IT - Roma)" w:date="2014-12-02T19:42:00Z">
        <w:r w:rsidRPr="00214A2E" w:rsidDel="007A1A72">
          <w:rPr>
            <w:sz w:val="22"/>
            <w:szCs w:val="22"/>
          </w:rPr>
          <w:delText>cod. civ.</w:delText>
        </w:r>
      </w:del>
      <w:ins w:id="324" w:author="Cosimelli, Federica (IT - Roma)" w:date="2014-12-02T19:42:00Z">
        <w:r w:rsidR="007A1A72">
          <w:rPr>
            <w:sz w:val="22"/>
            <w:szCs w:val="22"/>
          </w:rPr>
          <w:t>codice civile</w:t>
        </w:r>
      </w:ins>
      <w:r w:rsidRPr="00214A2E">
        <w:rPr>
          <w:sz w:val="22"/>
          <w:szCs w:val="22"/>
        </w:rPr>
        <w:t xml:space="preserve">, né in una </w:t>
      </w:r>
      <w:r w:rsidRPr="00214A2E">
        <w:rPr>
          <w:sz w:val="22"/>
          <w:szCs w:val="22"/>
        </w:rPr>
        <w:lastRenderedPageBreak/>
        <w:t>qualsiasi relazione, anche di fatto, che comporti che le offerte siano imputabili ad un unico centro decisionale con altra Impresa che partecipi in concorrenza alla presente gara singolarmente o quale componente di raggruppamento di imprese o consorzio e di aver formulato l'offerta autonomamente;</w:t>
      </w:r>
    </w:p>
    <w:p w:rsidR="00C70BA1" w:rsidRPr="00214A2E" w:rsidRDefault="00C70BA1" w:rsidP="00BF3249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BF3249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non essere</w:t>
      </w:r>
      <w:r w:rsidRPr="00214A2E">
        <w:rPr>
          <w:sz w:val="22"/>
          <w:szCs w:val="22"/>
        </w:rPr>
        <w:t xml:space="preserve"> a conoscenza della partecipazione alla medesima procedura di soggetti che si trovano, rispetto al concorrente, in una delle situazioni di controllo di cui </w:t>
      </w:r>
      <w:del w:id="325" w:author="Cosimelli, Federica (IT - Roma)" w:date="2014-12-02T19:42:00Z">
        <w:r w:rsidRPr="00214A2E" w:rsidDel="007A1A72">
          <w:rPr>
            <w:sz w:val="22"/>
            <w:szCs w:val="22"/>
          </w:rPr>
          <w:delText xml:space="preserve">all'articolo </w:delText>
        </w:r>
      </w:del>
      <w:ins w:id="326" w:author="Cosimelli, Federica (IT - Roma)" w:date="2014-12-02T19:42:00Z">
        <w:r w:rsidR="007A1A72" w:rsidRPr="00214A2E">
          <w:rPr>
            <w:sz w:val="22"/>
            <w:szCs w:val="22"/>
          </w:rPr>
          <w:t>all'art</w:t>
        </w:r>
        <w:r w:rsidR="007A1A72">
          <w:rPr>
            <w:sz w:val="22"/>
            <w:szCs w:val="22"/>
          </w:rPr>
          <w:t>.</w:t>
        </w:r>
        <w:r w:rsidR="007A1A72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2359 del codice civile, e di aver formulato l'offerta autonomamente;</w:t>
      </w:r>
    </w:p>
    <w:p w:rsidR="00C70BA1" w:rsidRPr="00214A2E" w:rsidRDefault="00C70BA1" w:rsidP="00BF3249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sz w:val="22"/>
          <w:szCs w:val="22"/>
        </w:rPr>
        <w:t xml:space="preserve"> </w:t>
      </w: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BF3249">
      <w:pPr>
        <w:widowControl w:val="0"/>
        <w:spacing w:line="360" w:lineRule="auto"/>
        <w:ind w:left="851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essere</w:t>
      </w:r>
      <w:r w:rsidRPr="00214A2E">
        <w:rPr>
          <w:sz w:val="22"/>
          <w:szCs w:val="22"/>
        </w:rPr>
        <w:t xml:space="preserve"> a conoscenza della partecipazione alla procedura di ________________ </w:t>
      </w:r>
      <w:r w:rsidRPr="00214A2E">
        <w:rPr>
          <w:b/>
          <w:i/>
          <w:sz w:val="22"/>
          <w:szCs w:val="22"/>
        </w:rPr>
        <w:t>[indicare la denominazione dell’operatore economico]</w:t>
      </w:r>
      <w:r w:rsidRPr="00214A2E">
        <w:rPr>
          <w:sz w:val="22"/>
          <w:szCs w:val="22"/>
        </w:rPr>
        <w:t xml:space="preserve">, operatore economico che si trova, rispetto ad essa, </w:t>
      </w:r>
      <w:del w:id="327" w:author="Cosimelli, Federica (IT - Roma)" w:date="2014-12-02T19:25:00Z">
        <w:r w:rsidRPr="00214A2E" w:rsidDel="003D7FC0">
          <w:rPr>
            <w:sz w:val="22"/>
            <w:szCs w:val="22"/>
          </w:rPr>
          <w:delText xml:space="preserve"> </w:delText>
        </w:r>
      </w:del>
      <w:r w:rsidRPr="00214A2E">
        <w:rPr>
          <w:sz w:val="22"/>
          <w:szCs w:val="22"/>
        </w:rPr>
        <w:t>in una situazione di controllo di cui all’art.</w:t>
      </w:r>
      <w:ins w:id="328" w:author="Cosimelli, Federica (IT - Roma)" w:date="2014-12-02T19:24:00Z">
        <w:r w:rsidR="003D7FC0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2359 del cod</w:t>
      </w:r>
      <w:ins w:id="329" w:author="Cosimelli, Federica (IT - Roma)" w:date="2014-12-02T19:24:00Z">
        <w:r w:rsidR="003D7FC0">
          <w:rPr>
            <w:sz w:val="22"/>
            <w:szCs w:val="22"/>
          </w:rPr>
          <w:t>ice</w:t>
        </w:r>
      </w:ins>
      <w:del w:id="330" w:author="Cosimelli, Federica (IT - Roma)" w:date="2014-12-02T19:24:00Z">
        <w:r w:rsidRPr="00214A2E" w:rsidDel="003D7FC0">
          <w:rPr>
            <w:sz w:val="22"/>
            <w:szCs w:val="22"/>
          </w:rPr>
          <w:delText>.</w:delText>
        </w:r>
      </w:del>
      <w:r w:rsidRPr="00214A2E">
        <w:rPr>
          <w:sz w:val="22"/>
          <w:szCs w:val="22"/>
        </w:rPr>
        <w:t xml:space="preserve"> civ</w:t>
      </w:r>
      <w:ins w:id="331" w:author="Cosimelli, Federica (IT - Roma)" w:date="2014-12-02T19:24:00Z">
        <w:r w:rsidR="003D7FC0">
          <w:rPr>
            <w:sz w:val="22"/>
            <w:szCs w:val="22"/>
          </w:rPr>
          <w:t>ile</w:t>
        </w:r>
      </w:ins>
      <w:del w:id="332" w:author="Cosimelli, Federica (IT - Roma)" w:date="2014-12-02T19:24:00Z">
        <w:r w:rsidRPr="00214A2E" w:rsidDel="003D7FC0">
          <w:rPr>
            <w:sz w:val="22"/>
            <w:szCs w:val="22"/>
          </w:rPr>
          <w:delText>.</w:delText>
        </w:r>
      </w:del>
      <w:r w:rsidRPr="00214A2E">
        <w:rPr>
          <w:sz w:val="22"/>
          <w:szCs w:val="22"/>
        </w:rPr>
        <w:t xml:space="preserve"> e di aver formulato l’offerta autonomamente.</w:t>
      </w:r>
    </w:p>
    <w:p w:rsidR="00C70BA1" w:rsidRPr="00214A2E" w:rsidRDefault="00C70BA1" w:rsidP="00A12E3B">
      <w:pPr>
        <w:numPr>
          <w:ilvl w:val="0"/>
          <w:numId w:val="31"/>
        </w:numPr>
        <w:tabs>
          <w:tab w:val="clear" w:pos="2040"/>
          <w:tab w:val="num" w:pos="720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la società non versare nelle fattispecie di cui all’art.</w:t>
      </w:r>
      <w:ins w:id="333" w:author="Cosimelli, Federica (IT - Roma)" w:date="2014-12-02T19:24:00Z">
        <w:r w:rsidR="003D7FC0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253, commi 1 e 2, D.P.R. </w:t>
      </w:r>
      <w:ins w:id="334" w:author="Cosimelli, Federica (IT - Roma)" w:date="2014-12-02T19:42:00Z">
        <w:r w:rsidR="007A1A72">
          <w:rPr>
            <w:sz w:val="22"/>
            <w:szCs w:val="22"/>
          </w:rPr>
          <w:t xml:space="preserve">n. </w:t>
        </w:r>
      </w:ins>
      <w:r w:rsidRPr="00214A2E">
        <w:rPr>
          <w:sz w:val="22"/>
          <w:szCs w:val="22"/>
        </w:rPr>
        <w:t xml:space="preserve">207/2010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;</w:t>
      </w:r>
    </w:p>
    <w:p w:rsidR="00C70BA1" w:rsidRPr="00214A2E" w:rsidRDefault="00C70BA1" w:rsidP="00634ED8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Luogo e data </w:t>
      </w:r>
    </w:p>
    <w:p w:rsidR="00C70BA1" w:rsidRPr="00214A2E" w:rsidRDefault="00C70BA1" w:rsidP="00634ED8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_____________________</w:t>
      </w:r>
    </w:p>
    <w:p w:rsidR="00C70BA1" w:rsidRPr="00214A2E" w:rsidRDefault="00C70BA1" w:rsidP="00634ED8">
      <w:pPr>
        <w:pStyle w:val="Corpodeltesto2"/>
        <w:widowControl w:val="0"/>
        <w:tabs>
          <w:tab w:val="left" w:pos="708"/>
        </w:tabs>
        <w:ind w:left="7655"/>
        <w:rPr>
          <w:sz w:val="22"/>
          <w:szCs w:val="22"/>
        </w:rPr>
      </w:pPr>
      <w:r w:rsidRPr="00214A2E">
        <w:rPr>
          <w:sz w:val="22"/>
          <w:szCs w:val="22"/>
        </w:rPr>
        <w:t>FIRMA</w:t>
      </w:r>
    </w:p>
    <w:p w:rsidR="00C70BA1" w:rsidRPr="00214A2E" w:rsidRDefault="00C70BA1" w:rsidP="00A12E3B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 w:rsidRPr="00214A2E">
        <w:rPr>
          <w:sz w:val="22"/>
          <w:szCs w:val="22"/>
        </w:rPr>
        <w:t>__________________________</w:t>
      </w:r>
    </w:p>
    <w:p w:rsidR="00C70BA1" w:rsidRPr="00214A2E" w:rsidRDefault="00C70BA1" w:rsidP="00A12E3B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 w:rsidRPr="00214A2E">
        <w:rPr>
          <w:color w:val="000000"/>
          <w:sz w:val="22"/>
          <w:szCs w:val="22"/>
        </w:rPr>
        <w:br w:type="page"/>
      </w:r>
    </w:p>
    <w:p w:rsidR="00C70BA1" w:rsidRPr="00214A2E" w:rsidRDefault="00C70BA1" w:rsidP="009E519B">
      <w:pPr>
        <w:pStyle w:val="Testonormale"/>
        <w:spacing w:before="120" w:after="240" w:line="360" w:lineRule="auto"/>
        <w:jc w:val="both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lastRenderedPageBreak/>
        <w:t xml:space="preserve">in caso di </w:t>
      </w:r>
      <w:r w:rsidRPr="00214A2E">
        <w:rPr>
          <w:rFonts w:ascii="Times New Roman" w:hAnsi="Times New Roman"/>
          <w:b/>
          <w:bCs/>
          <w:sz w:val="22"/>
          <w:szCs w:val="22"/>
          <w:u w:val="single"/>
        </w:rPr>
        <w:t>STUDIO ASSOCIATO</w:t>
      </w:r>
      <w:r w:rsidRPr="00214A2E">
        <w:rPr>
          <w:rFonts w:ascii="Times New Roman" w:hAnsi="Times New Roman"/>
          <w:sz w:val="22"/>
          <w:szCs w:val="22"/>
        </w:rPr>
        <w:t xml:space="preserve"> </w:t>
      </w:r>
    </w:p>
    <w:p w:rsidR="00C70BA1" w:rsidRPr="00214A2E" w:rsidRDefault="00C70BA1" w:rsidP="009E519B">
      <w:pPr>
        <w:tabs>
          <w:tab w:val="num" w:pos="360"/>
          <w:tab w:val="num" w:pos="720"/>
        </w:tabs>
        <w:spacing w:after="120"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Il sottoscritto: </w:t>
      </w:r>
    </w:p>
    <w:p w:rsidR="00C70BA1" w:rsidRPr="00214A2E" w:rsidRDefault="00C70BA1" w:rsidP="009E519B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proofErr w:type="spellStart"/>
      <w:r w:rsidRPr="00214A2E">
        <w:rPr>
          <w:iCs/>
          <w:color w:val="000000"/>
          <w:sz w:val="22"/>
          <w:szCs w:val="22"/>
        </w:rPr>
        <w:t>……………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 Nome  </w:t>
      </w:r>
      <w:proofErr w:type="spellStart"/>
      <w:r w:rsidRPr="00214A2E">
        <w:rPr>
          <w:iCs/>
          <w:color w:val="000000"/>
          <w:sz w:val="22"/>
          <w:szCs w:val="22"/>
        </w:rPr>
        <w:t>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..…..nato a  </w:t>
      </w:r>
      <w:proofErr w:type="spellStart"/>
      <w:r w:rsidRPr="00214A2E">
        <w:rPr>
          <w:iCs/>
          <w:color w:val="000000"/>
          <w:sz w:val="22"/>
          <w:szCs w:val="22"/>
        </w:rPr>
        <w:t>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.. il </w:t>
      </w:r>
      <w:proofErr w:type="spellStart"/>
      <w:r w:rsidRPr="00214A2E">
        <w:rPr>
          <w:iCs/>
          <w:color w:val="000000"/>
          <w:sz w:val="22"/>
          <w:szCs w:val="22"/>
        </w:rPr>
        <w:t>……………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 In qualità di </w:t>
      </w:r>
      <w:r w:rsidRPr="00214A2E">
        <w:rPr>
          <w:iCs/>
          <w:color w:val="000000"/>
          <w:sz w:val="22"/>
          <w:szCs w:val="22"/>
          <w:u w:val="single"/>
        </w:rPr>
        <w:t>legale rappresentante</w:t>
      </w:r>
      <w:r w:rsidRPr="00214A2E">
        <w:rPr>
          <w:iCs/>
          <w:color w:val="000000"/>
          <w:sz w:val="22"/>
          <w:szCs w:val="22"/>
        </w:rPr>
        <w:t xml:space="preserve"> dello studio </w:t>
      </w:r>
      <w:proofErr w:type="spellStart"/>
      <w:r w:rsidRPr="00214A2E">
        <w:rPr>
          <w:iCs/>
          <w:color w:val="000000"/>
          <w:sz w:val="22"/>
          <w:szCs w:val="22"/>
        </w:rPr>
        <w:t>associato…………………………………</w:t>
      </w:r>
      <w:proofErr w:type="spellEnd"/>
      <w:r w:rsidRPr="00214A2E">
        <w:rPr>
          <w:iCs/>
          <w:color w:val="000000"/>
          <w:sz w:val="22"/>
          <w:szCs w:val="22"/>
        </w:rPr>
        <w:t>.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214A2E">
        <w:rPr>
          <w:i/>
          <w:iCs/>
          <w:color w:val="000000"/>
          <w:sz w:val="22"/>
          <w:szCs w:val="22"/>
        </w:rPr>
        <w:t>C.F………………………………</w:t>
      </w:r>
      <w:proofErr w:type="spellEnd"/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 xml:space="preserve">e P. </w:t>
      </w:r>
      <w:proofErr w:type="spellStart"/>
      <w:r w:rsidRPr="00214A2E">
        <w:rPr>
          <w:iCs/>
          <w:color w:val="000000"/>
          <w:sz w:val="22"/>
          <w:szCs w:val="22"/>
        </w:rPr>
        <w:t>IVA…………………………………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.., con sede legale  in </w:t>
      </w:r>
      <w:proofErr w:type="spellStart"/>
      <w:r w:rsidRPr="00214A2E">
        <w:rPr>
          <w:iCs/>
          <w:color w:val="000000"/>
          <w:sz w:val="22"/>
          <w:szCs w:val="22"/>
        </w:rPr>
        <w:t>…………………………………</w:t>
      </w:r>
      <w:proofErr w:type="spellEnd"/>
      <w:r w:rsidRPr="00214A2E">
        <w:rPr>
          <w:iCs/>
          <w:color w:val="000000"/>
          <w:sz w:val="22"/>
          <w:szCs w:val="22"/>
        </w:rPr>
        <w:t>.</w:t>
      </w:r>
    </w:p>
    <w:p w:rsidR="00C70BA1" w:rsidRPr="00214A2E" w:rsidRDefault="00C70BA1" w:rsidP="009E519B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</w:p>
    <w:p w:rsidR="00C70BA1" w:rsidRPr="00214A2E" w:rsidRDefault="00C70BA1" w:rsidP="009E519B">
      <w:pPr>
        <w:autoSpaceDE w:val="0"/>
        <w:autoSpaceDN w:val="0"/>
        <w:adjustRightInd w:val="0"/>
        <w:spacing w:line="320" w:lineRule="exact"/>
        <w:jc w:val="both"/>
        <w:rPr>
          <w:i/>
          <w:iCs/>
          <w:color w:val="000000"/>
          <w:sz w:val="22"/>
          <w:szCs w:val="22"/>
        </w:rPr>
      </w:pPr>
      <w:r w:rsidRPr="00214A2E">
        <w:rPr>
          <w:i/>
          <w:iCs/>
          <w:color w:val="000000"/>
          <w:sz w:val="22"/>
          <w:szCs w:val="22"/>
        </w:rPr>
        <w:t>OPPURE</w:t>
      </w:r>
    </w:p>
    <w:p w:rsidR="00C70BA1" w:rsidRPr="00214A2E" w:rsidRDefault="00C70BA1" w:rsidP="009E519B">
      <w:pPr>
        <w:autoSpaceDE w:val="0"/>
        <w:autoSpaceDN w:val="0"/>
        <w:adjustRightInd w:val="0"/>
        <w:spacing w:line="320" w:lineRule="exact"/>
        <w:jc w:val="both"/>
        <w:rPr>
          <w:i/>
          <w:iCs/>
          <w:color w:val="000000"/>
          <w:sz w:val="22"/>
          <w:szCs w:val="22"/>
        </w:rPr>
      </w:pPr>
    </w:p>
    <w:p w:rsidR="00C70BA1" w:rsidRPr="00214A2E" w:rsidRDefault="00C70BA1" w:rsidP="009E519B">
      <w:pPr>
        <w:tabs>
          <w:tab w:val="num" w:pos="360"/>
          <w:tab w:val="num" w:pos="720"/>
        </w:tabs>
        <w:spacing w:after="120"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 sottoscritti: </w:t>
      </w:r>
    </w:p>
    <w:p w:rsidR="00C70BA1" w:rsidRPr="00214A2E" w:rsidRDefault="00C70BA1" w:rsidP="009E519B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proofErr w:type="spellStart"/>
      <w:r w:rsidRPr="00214A2E">
        <w:rPr>
          <w:iCs/>
          <w:color w:val="000000"/>
          <w:sz w:val="22"/>
          <w:szCs w:val="22"/>
        </w:rPr>
        <w:t>……………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 Nome  </w:t>
      </w:r>
      <w:proofErr w:type="spellStart"/>
      <w:r w:rsidRPr="00214A2E">
        <w:rPr>
          <w:iCs/>
          <w:color w:val="000000"/>
          <w:sz w:val="22"/>
          <w:szCs w:val="22"/>
        </w:rPr>
        <w:t>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..…..nato a  </w:t>
      </w:r>
      <w:proofErr w:type="spellStart"/>
      <w:r w:rsidRPr="00214A2E">
        <w:rPr>
          <w:iCs/>
          <w:color w:val="000000"/>
          <w:sz w:val="22"/>
          <w:szCs w:val="22"/>
        </w:rPr>
        <w:t>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.. il </w:t>
      </w:r>
      <w:proofErr w:type="spellStart"/>
      <w:r w:rsidRPr="00214A2E">
        <w:rPr>
          <w:iCs/>
          <w:color w:val="000000"/>
          <w:sz w:val="22"/>
          <w:szCs w:val="22"/>
        </w:rPr>
        <w:t>……………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 in qualità di professionista associato candidato alla prestazione del servizi </w:t>
      </w:r>
      <w:proofErr w:type="spellStart"/>
      <w:r w:rsidRPr="00214A2E">
        <w:rPr>
          <w:i/>
          <w:iCs/>
          <w:color w:val="000000"/>
          <w:sz w:val="22"/>
          <w:szCs w:val="22"/>
        </w:rPr>
        <w:t>C.F………………………………</w:t>
      </w:r>
      <w:proofErr w:type="spellEnd"/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 xml:space="preserve">e P. </w:t>
      </w:r>
      <w:proofErr w:type="spellStart"/>
      <w:r w:rsidRPr="00214A2E">
        <w:rPr>
          <w:iCs/>
          <w:color w:val="000000"/>
          <w:sz w:val="22"/>
          <w:szCs w:val="22"/>
        </w:rPr>
        <w:t>IVA…………………………………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.., con sede legale  in </w:t>
      </w:r>
      <w:proofErr w:type="spellStart"/>
      <w:r w:rsidRPr="00214A2E">
        <w:rPr>
          <w:iCs/>
          <w:color w:val="000000"/>
          <w:sz w:val="22"/>
          <w:szCs w:val="22"/>
        </w:rPr>
        <w:t>…………………………………</w:t>
      </w:r>
      <w:proofErr w:type="spellEnd"/>
      <w:r w:rsidRPr="00214A2E">
        <w:rPr>
          <w:iCs/>
          <w:color w:val="000000"/>
          <w:sz w:val="22"/>
          <w:szCs w:val="22"/>
        </w:rPr>
        <w:t>.</w:t>
      </w:r>
    </w:p>
    <w:p w:rsidR="00C70BA1" w:rsidRPr="00214A2E" w:rsidDel="00EE1819" w:rsidRDefault="00C70BA1" w:rsidP="009E519B">
      <w:pPr>
        <w:autoSpaceDE w:val="0"/>
        <w:autoSpaceDN w:val="0"/>
        <w:adjustRightInd w:val="0"/>
        <w:spacing w:line="320" w:lineRule="exact"/>
        <w:jc w:val="center"/>
        <w:rPr>
          <w:del w:id="335" w:author="Cosimelli, Federica (IT - Roma)" w:date="2014-12-02T19:42:00Z"/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>e</w:t>
      </w:r>
    </w:p>
    <w:p w:rsidR="00C70BA1" w:rsidRPr="00214A2E" w:rsidRDefault="00C70BA1" w:rsidP="00CA0A58">
      <w:pPr>
        <w:autoSpaceDE w:val="0"/>
        <w:autoSpaceDN w:val="0"/>
        <w:adjustRightInd w:val="0"/>
        <w:spacing w:line="320" w:lineRule="exact"/>
        <w:jc w:val="center"/>
        <w:rPr>
          <w:i/>
          <w:iCs/>
          <w:color w:val="000000"/>
          <w:sz w:val="22"/>
          <w:szCs w:val="22"/>
        </w:rPr>
      </w:pPr>
    </w:p>
    <w:p w:rsidR="00C70BA1" w:rsidRPr="00214A2E" w:rsidRDefault="00C70BA1" w:rsidP="009E519B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proofErr w:type="spellStart"/>
      <w:r w:rsidRPr="00214A2E">
        <w:rPr>
          <w:iCs/>
          <w:color w:val="000000"/>
          <w:sz w:val="22"/>
          <w:szCs w:val="22"/>
        </w:rPr>
        <w:t>……………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 Nome  </w:t>
      </w:r>
      <w:proofErr w:type="spellStart"/>
      <w:r w:rsidRPr="00214A2E">
        <w:rPr>
          <w:iCs/>
          <w:color w:val="000000"/>
          <w:sz w:val="22"/>
          <w:szCs w:val="22"/>
        </w:rPr>
        <w:t>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..…..nato a  </w:t>
      </w:r>
      <w:proofErr w:type="spellStart"/>
      <w:r w:rsidRPr="00214A2E">
        <w:rPr>
          <w:iCs/>
          <w:color w:val="000000"/>
          <w:sz w:val="22"/>
          <w:szCs w:val="22"/>
        </w:rPr>
        <w:t>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.. il </w:t>
      </w:r>
      <w:proofErr w:type="spellStart"/>
      <w:r w:rsidRPr="00214A2E">
        <w:rPr>
          <w:iCs/>
          <w:color w:val="000000"/>
          <w:sz w:val="22"/>
          <w:szCs w:val="22"/>
        </w:rPr>
        <w:t>……………</w:t>
      </w:r>
      <w:proofErr w:type="spellEnd"/>
      <w:r w:rsidRPr="00214A2E">
        <w:rPr>
          <w:iCs/>
          <w:color w:val="000000"/>
          <w:sz w:val="22"/>
          <w:szCs w:val="22"/>
        </w:rPr>
        <w:t>. in qualità di professionista associato candidato alla prestazione del servizi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214A2E">
        <w:rPr>
          <w:i/>
          <w:iCs/>
          <w:color w:val="000000"/>
          <w:sz w:val="22"/>
          <w:szCs w:val="22"/>
        </w:rPr>
        <w:t>C.F………………………………</w:t>
      </w:r>
      <w:proofErr w:type="spellEnd"/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 xml:space="preserve">e P. </w:t>
      </w:r>
      <w:proofErr w:type="spellStart"/>
      <w:r w:rsidRPr="00214A2E">
        <w:rPr>
          <w:iCs/>
          <w:color w:val="000000"/>
          <w:sz w:val="22"/>
          <w:szCs w:val="22"/>
        </w:rPr>
        <w:t>IVA…………………………………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.., con sede legale  in </w:t>
      </w:r>
      <w:proofErr w:type="spellStart"/>
      <w:r w:rsidRPr="00214A2E">
        <w:rPr>
          <w:iCs/>
          <w:color w:val="000000"/>
          <w:sz w:val="22"/>
          <w:szCs w:val="22"/>
        </w:rPr>
        <w:t>…………………………………</w:t>
      </w:r>
      <w:proofErr w:type="spellEnd"/>
      <w:r w:rsidRPr="00214A2E">
        <w:rPr>
          <w:iCs/>
          <w:color w:val="000000"/>
          <w:sz w:val="22"/>
          <w:szCs w:val="22"/>
        </w:rPr>
        <w:t>.</w:t>
      </w:r>
    </w:p>
    <w:p w:rsidR="00C70BA1" w:rsidRPr="00214A2E" w:rsidRDefault="00C70BA1" w:rsidP="009E519B">
      <w:pPr>
        <w:autoSpaceDE w:val="0"/>
        <w:autoSpaceDN w:val="0"/>
        <w:adjustRightInd w:val="0"/>
        <w:spacing w:line="320" w:lineRule="exact"/>
        <w:jc w:val="center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>e</w:t>
      </w:r>
    </w:p>
    <w:p w:rsidR="00C70BA1" w:rsidRPr="00214A2E" w:rsidRDefault="00C70BA1" w:rsidP="009E519B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proofErr w:type="spellStart"/>
      <w:r w:rsidRPr="00214A2E">
        <w:rPr>
          <w:iCs/>
          <w:color w:val="000000"/>
          <w:sz w:val="22"/>
          <w:szCs w:val="22"/>
        </w:rPr>
        <w:t>……………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 Nome  </w:t>
      </w:r>
      <w:proofErr w:type="spellStart"/>
      <w:r w:rsidRPr="00214A2E">
        <w:rPr>
          <w:iCs/>
          <w:color w:val="000000"/>
          <w:sz w:val="22"/>
          <w:szCs w:val="22"/>
        </w:rPr>
        <w:t>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..…..nato a  </w:t>
      </w:r>
      <w:proofErr w:type="spellStart"/>
      <w:r w:rsidRPr="00214A2E">
        <w:rPr>
          <w:iCs/>
          <w:color w:val="000000"/>
          <w:sz w:val="22"/>
          <w:szCs w:val="22"/>
        </w:rPr>
        <w:t>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.. il </w:t>
      </w:r>
      <w:proofErr w:type="spellStart"/>
      <w:r w:rsidRPr="00214A2E">
        <w:rPr>
          <w:iCs/>
          <w:color w:val="000000"/>
          <w:sz w:val="22"/>
          <w:szCs w:val="22"/>
        </w:rPr>
        <w:t>……………</w:t>
      </w:r>
      <w:proofErr w:type="spellEnd"/>
      <w:r w:rsidRPr="00214A2E">
        <w:rPr>
          <w:iCs/>
          <w:color w:val="000000"/>
          <w:sz w:val="22"/>
          <w:szCs w:val="22"/>
        </w:rPr>
        <w:t>. in qualità di professionista associato candidato alla prestazione del servizi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214A2E">
        <w:rPr>
          <w:i/>
          <w:iCs/>
          <w:color w:val="000000"/>
          <w:sz w:val="22"/>
          <w:szCs w:val="22"/>
        </w:rPr>
        <w:t>C.F………………………………</w:t>
      </w:r>
      <w:proofErr w:type="spellEnd"/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 xml:space="preserve">e P. </w:t>
      </w:r>
      <w:proofErr w:type="spellStart"/>
      <w:r w:rsidRPr="00214A2E">
        <w:rPr>
          <w:iCs/>
          <w:color w:val="000000"/>
          <w:sz w:val="22"/>
          <w:szCs w:val="22"/>
        </w:rPr>
        <w:t>IVA…………………………………</w:t>
      </w:r>
      <w:proofErr w:type="spellEnd"/>
      <w:r w:rsidRPr="00214A2E">
        <w:rPr>
          <w:iCs/>
          <w:color w:val="000000"/>
          <w:sz w:val="22"/>
          <w:szCs w:val="22"/>
        </w:rPr>
        <w:t xml:space="preserve">.., con sede legale  in </w:t>
      </w:r>
      <w:proofErr w:type="spellStart"/>
      <w:r w:rsidRPr="00214A2E">
        <w:rPr>
          <w:iCs/>
          <w:color w:val="000000"/>
          <w:sz w:val="22"/>
          <w:szCs w:val="22"/>
        </w:rPr>
        <w:t>…………………………………</w:t>
      </w:r>
      <w:proofErr w:type="spellEnd"/>
      <w:r w:rsidRPr="00214A2E">
        <w:rPr>
          <w:iCs/>
          <w:color w:val="000000"/>
          <w:sz w:val="22"/>
          <w:szCs w:val="22"/>
        </w:rPr>
        <w:t>.</w:t>
      </w:r>
    </w:p>
    <w:p w:rsidR="00C70BA1" w:rsidRPr="00214A2E" w:rsidRDefault="00C70BA1" w:rsidP="009E519B">
      <w:pPr>
        <w:autoSpaceDE w:val="0"/>
        <w:autoSpaceDN w:val="0"/>
        <w:adjustRightInd w:val="0"/>
        <w:spacing w:line="320" w:lineRule="exact"/>
        <w:jc w:val="both"/>
        <w:rPr>
          <w:i/>
          <w:color w:val="000000"/>
          <w:sz w:val="22"/>
          <w:szCs w:val="22"/>
        </w:rPr>
      </w:pPr>
    </w:p>
    <w:p w:rsidR="00C70BA1" w:rsidRPr="00214A2E" w:rsidRDefault="00C70BA1" w:rsidP="009E519B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C70BA1" w:rsidRPr="00214A2E" w:rsidRDefault="00C70BA1" w:rsidP="009E519B">
      <w:pPr>
        <w:widowControl w:val="0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ai sensi e per gli effetti dell’art.</w:t>
      </w:r>
      <w:ins w:id="336" w:author="Cosimelli, Federica (IT - Roma)" w:date="2014-12-02T19:42:00Z">
        <w:r w:rsidR="00EE1819">
          <w:rPr>
            <w:color w:val="000000"/>
            <w:sz w:val="22"/>
            <w:szCs w:val="22"/>
          </w:rPr>
          <w:t xml:space="preserve"> </w:t>
        </w:r>
      </w:ins>
      <w:r w:rsidRPr="00214A2E">
        <w:rPr>
          <w:color w:val="000000"/>
          <w:sz w:val="22"/>
          <w:szCs w:val="22"/>
        </w:rPr>
        <w:t>76 del D.P.R. n.</w:t>
      </w:r>
      <w:ins w:id="337" w:author="Cosimelli, Federica (IT - Roma)" w:date="2014-12-02T19:43:00Z">
        <w:r w:rsidR="00EE1819">
          <w:rPr>
            <w:color w:val="000000"/>
            <w:sz w:val="22"/>
            <w:szCs w:val="22"/>
          </w:rPr>
          <w:t xml:space="preserve"> </w:t>
        </w:r>
      </w:ins>
      <w:r w:rsidRPr="00214A2E">
        <w:rPr>
          <w:color w:val="000000"/>
          <w:sz w:val="22"/>
          <w:szCs w:val="22"/>
        </w:rPr>
        <w:t xml:space="preserve">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C70BA1" w:rsidRPr="00214A2E" w:rsidRDefault="00C70BA1" w:rsidP="009E519B">
      <w:pPr>
        <w:widowControl w:val="0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fini della partecipazione alla presente gara </w:t>
      </w:r>
    </w:p>
    <w:p w:rsidR="00C70BA1" w:rsidRPr="00214A2E" w:rsidRDefault="00C70BA1" w:rsidP="009E519B">
      <w:pPr>
        <w:pStyle w:val="Paragrafoelenco"/>
        <w:numPr>
          <w:ilvl w:val="0"/>
          <w:numId w:val="19"/>
        </w:numPr>
        <w:spacing w:before="120" w:after="120"/>
        <w:jc w:val="center"/>
        <w:outlineLvl w:val="0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DICHIARA/NO SOTTO LA PROPRIA RESPONSABILITÀ</w:t>
      </w:r>
    </w:p>
    <w:p w:rsidR="00C70BA1" w:rsidRPr="00214A2E" w:rsidRDefault="00C70BA1" w:rsidP="009E519B">
      <w:pPr>
        <w:pStyle w:val="Testonormale"/>
        <w:spacing w:before="120" w:after="240" w:line="360" w:lineRule="auto"/>
        <w:jc w:val="both"/>
        <w:rPr>
          <w:rFonts w:ascii="Times New Roman" w:hAnsi="Times New Roman"/>
          <w:sz w:val="22"/>
          <w:szCs w:val="22"/>
        </w:rPr>
      </w:pPr>
    </w:p>
    <w:p w:rsidR="00C70BA1" w:rsidRPr="00214A2E" w:rsidRDefault="00C70BA1" w:rsidP="009E519B">
      <w:pPr>
        <w:numPr>
          <w:ilvl w:val="0"/>
          <w:numId w:val="33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trattasi di studio associato legalmente costituito in Italia</w:t>
      </w:r>
      <w:ins w:id="338" w:author="Cosimelli, Federica (IT - Roma)" w:date="2014-12-02T19:14:00Z">
        <w:r w:rsidR="00E318DA">
          <w:rPr>
            <w:sz w:val="22"/>
            <w:szCs w:val="22"/>
          </w:rPr>
          <w:t xml:space="preserve"> secondo la normativa vigente</w:t>
        </w:r>
      </w:ins>
      <w:r w:rsidRPr="00214A2E">
        <w:rPr>
          <w:sz w:val="22"/>
          <w:szCs w:val="22"/>
        </w:rPr>
        <w:t xml:space="preserve"> o ai sensi dalla legislazione  </w:t>
      </w:r>
      <w:del w:id="339" w:author="Cosimelli, Federica (IT - Roma)" w:date="2014-12-02T19:43:00Z">
        <w:r w:rsidRPr="00214A2E" w:rsidDel="00EE1819">
          <w:rPr>
            <w:sz w:val="22"/>
            <w:szCs w:val="22"/>
          </w:rPr>
          <w:delText>starniera</w:delText>
        </w:r>
      </w:del>
      <w:ins w:id="340" w:author="Cosimelli, Federica (IT - Roma)" w:date="2014-12-02T19:43:00Z">
        <w:r w:rsidR="00EE1819" w:rsidRPr="00214A2E">
          <w:rPr>
            <w:sz w:val="22"/>
            <w:szCs w:val="22"/>
          </w:rPr>
          <w:t>straniera</w:t>
        </w:r>
      </w:ins>
      <w:r w:rsidRPr="00214A2E">
        <w:rPr>
          <w:sz w:val="22"/>
          <w:szCs w:val="22"/>
        </w:rPr>
        <w:t xml:space="preserve"> in caso di concorrenti stabiliti in Paesi esteri;</w:t>
      </w:r>
    </w:p>
    <w:p w:rsidR="00C70BA1" w:rsidRPr="00214A2E" w:rsidRDefault="00C70BA1" w:rsidP="009E519B">
      <w:pPr>
        <w:numPr>
          <w:ilvl w:val="0"/>
          <w:numId w:val="33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i professionisti associati espressamente </w:t>
      </w:r>
      <w:r w:rsidRPr="00214A2E">
        <w:rPr>
          <w:iCs/>
          <w:sz w:val="22"/>
          <w:szCs w:val="22"/>
        </w:rPr>
        <w:t>candidati</w:t>
      </w:r>
      <w:r w:rsidRPr="00214A2E">
        <w:rPr>
          <w:sz w:val="22"/>
          <w:szCs w:val="22"/>
        </w:rPr>
        <w:t xml:space="preserve"> allo svolgimento delle prestazioni oggetto di gara sono:</w:t>
      </w:r>
    </w:p>
    <w:p w:rsidR="00C70BA1" w:rsidRPr="00214A2E" w:rsidRDefault="00C70BA1" w:rsidP="009E519B">
      <w:pPr>
        <w:spacing w:after="120" w:line="360" w:lineRule="auto"/>
        <w:ind w:left="284"/>
        <w:jc w:val="both"/>
        <w:rPr>
          <w:sz w:val="22"/>
          <w:szCs w:val="22"/>
        </w:rPr>
      </w:pPr>
      <w:proofErr w:type="spellStart"/>
      <w:r w:rsidRPr="00214A2E">
        <w:rPr>
          <w:sz w:val="22"/>
          <w:szCs w:val="22"/>
        </w:rPr>
        <w:t>Cognome……………….Nome……………………….</w:t>
      </w:r>
      <w:proofErr w:type="spellEnd"/>
    </w:p>
    <w:p w:rsidR="00C70BA1" w:rsidRPr="00214A2E" w:rsidRDefault="00C70BA1" w:rsidP="009E519B">
      <w:pPr>
        <w:spacing w:after="120" w:line="360" w:lineRule="auto"/>
        <w:ind w:left="284"/>
        <w:jc w:val="both"/>
        <w:rPr>
          <w:sz w:val="22"/>
          <w:szCs w:val="22"/>
        </w:rPr>
      </w:pPr>
      <w:proofErr w:type="spellStart"/>
      <w:r w:rsidRPr="00214A2E">
        <w:rPr>
          <w:sz w:val="22"/>
          <w:szCs w:val="22"/>
        </w:rPr>
        <w:t>Cognome……………….Nome……………………….</w:t>
      </w:r>
      <w:proofErr w:type="spellEnd"/>
    </w:p>
    <w:p w:rsidR="00C70BA1" w:rsidRPr="00214A2E" w:rsidRDefault="00C70BA1" w:rsidP="009E519B">
      <w:pPr>
        <w:spacing w:after="120" w:line="360" w:lineRule="auto"/>
        <w:ind w:left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 i professionisti associati non candidati sono:</w:t>
      </w:r>
    </w:p>
    <w:p w:rsidR="00C70BA1" w:rsidRPr="00214A2E" w:rsidRDefault="00C70BA1" w:rsidP="009E519B">
      <w:pPr>
        <w:spacing w:after="120" w:line="360" w:lineRule="auto"/>
        <w:ind w:left="284"/>
        <w:jc w:val="both"/>
        <w:rPr>
          <w:sz w:val="22"/>
          <w:szCs w:val="22"/>
        </w:rPr>
      </w:pPr>
      <w:proofErr w:type="spellStart"/>
      <w:r w:rsidRPr="00214A2E">
        <w:rPr>
          <w:sz w:val="22"/>
          <w:szCs w:val="22"/>
        </w:rPr>
        <w:lastRenderedPageBreak/>
        <w:t>Cognome……………….Nome……………………….</w:t>
      </w:r>
      <w:proofErr w:type="spellEnd"/>
    </w:p>
    <w:p w:rsidR="00C70BA1" w:rsidRPr="00214A2E" w:rsidRDefault="00C70BA1" w:rsidP="009E519B">
      <w:pPr>
        <w:spacing w:after="120" w:line="360" w:lineRule="auto"/>
        <w:ind w:left="284"/>
        <w:jc w:val="both"/>
        <w:rPr>
          <w:sz w:val="22"/>
          <w:szCs w:val="22"/>
        </w:rPr>
      </w:pPr>
      <w:proofErr w:type="spellStart"/>
      <w:r w:rsidRPr="00214A2E">
        <w:rPr>
          <w:sz w:val="22"/>
          <w:szCs w:val="22"/>
        </w:rPr>
        <w:t>Cognome……………….Nome……………………….</w:t>
      </w:r>
      <w:proofErr w:type="spellEnd"/>
    </w:p>
    <w:p w:rsidR="00C70BA1" w:rsidRPr="00214A2E" w:rsidRDefault="00C70BA1" w:rsidP="009E519B">
      <w:pPr>
        <w:spacing w:after="120" w:line="360" w:lineRule="auto"/>
        <w:ind w:left="284"/>
        <w:jc w:val="both"/>
        <w:rPr>
          <w:sz w:val="22"/>
          <w:szCs w:val="22"/>
        </w:rPr>
      </w:pPr>
    </w:p>
    <w:p w:rsidR="00C70BA1" w:rsidRPr="00214A2E" w:rsidRDefault="00C70BA1" w:rsidP="009E519B">
      <w:pPr>
        <w:numPr>
          <w:ilvl w:val="0"/>
          <w:numId w:val="33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allega prospetto e/o elenco cumulativo dei propri dipendenti, collaboratori con contratto di collaborazione coordinata e continuativa fino al termine di validità previsto dall’art.</w:t>
      </w:r>
      <w:ins w:id="341" w:author="Cosimelli, Federica (IT - Roma)" w:date="2014-12-02T19:43:00Z">
        <w:r w:rsidR="00EE1819">
          <w:rPr>
            <w:sz w:val="22"/>
            <w:szCs w:val="22"/>
          </w:rPr>
          <w:t xml:space="preserve"> </w:t>
        </w:r>
      </w:ins>
      <w:commentRangeStart w:id="342"/>
      <w:r w:rsidRPr="00214A2E">
        <w:rPr>
          <w:sz w:val="22"/>
          <w:szCs w:val="22"/>
        </w:rPr>
        <w:t>86</w:t>
      </w:r>
      <w:commentRangeEnd w:id="342"/>
      <w:r w:rsidR="00E814C5">
        <w:rPr>
          <w:rStyle w:val="Rimandocommento"/>
        </w:rPr>
        <w:commentReference w:id="342"/>
      </w:r>
      <w:r w:rsidRPr="00214A2E">
        <w:rPr>
          <w:sz w:val="22"/>
          <w:szCs w:val="22"/>
        </w:rPr>
        <w:t xml:space="preserve">, </w:t>
      </w:r>
      <w:del w:id="343" w:author="Cosimelli, Federica (IT - Roma)" w:date="2014-12-02T19:43:00Z">
        <w:r w:rsidRPr="00214A2E" w:rsidDel="00EE1819">
          <w:rPr>
            <w:sz w:val="22"/>
            <w:szCs w:val="22"/>
          </w:rPr>
          <w:delText>d</w:delText>
        </w:r>
      </w:del>
      <w:ins w:id="344" w:author="Cosimelli, Federica (IT - Roma)" w:date="2014-12-02T19:43:00Z">
        <w:r w:rsidR="00EE1819">
          <w:rPr>
            <w:sz w:val="22"/>
            <w:szCs w:val="22"/>
          </w:rPr>
          <w:t>D</w:t>
        </w:r>
      </w:ins>
      <w:r w:rsidRPr="00214A2E">
        <w:rPr>
          <w:sz w:val="22"/>
          <w:szCs w:val="22"/>
        </w:rPr>
        <w:t>.lgs.</w:t>
      </w:r>
      <w:ins w:id="345" w:author="Cosimelli, Federica (IT - Roma)" w:date="2014-12-02T19:43:00Z">
        <w:r w:rsidR="00EE1819">
          <w:rPr>
            <w:sz w:val="22"/>
            <w:szCs w:val="22"/>
          </w:rPr>
          <w:t xml:space="preserve"> n. </w:t>
        </w:r>
      </w:ins>
      <w:r w:rsidRPr="00214A2E">
        <w:rPr>
          <w:sz w:val="22"/>
          <w:szCs w:val="22"/>
        </w:rPr>
        <w:t>276/</w:t>
      </w:r>
      <w:ins w:id="346" w:author="Cosimelli, Federica (IT - Roma)" w:date="2014-12-02T19:43:00Z">
        <w:r w:rsidR="00EE1819">
          <w:rPr>
            <w:sz w:val="22"/>
            <w:szCs w:val="22"/>
          </w:rPr>
          <w:t>20</w:t>
        </w:r>
      </w:ins>
      <w:r w:rsidRPr="00214A2E">
        <w:rPr>
          <w:sz w:val="22"/>
          <w:szCs w:val="22"/>
        </w:rPr>
        <w:t xml:space="preserve">03, collaboratori a progetto in caso di soggetti non esercenti arti e professioni </w:t>
      </w:r>
      <w:r w:rsidRPr="00214A2E">
        <w:rPr>
          <w:i/>
          <w:iCs/>
          <w:sz w:val="22"/>
          <w:szCs w:val="22"/>
        </w:rPr>
        <w:t>ex</w:t>
      </w:r>
      <w:r w:rsidRPr="00214A2E">
        <w:rPr>
          <w:sz w:val="22"/>
          <w:szCs w:val="22"/>
        </w:rPr>
        <w:t xml:space="preserve"> </w:t>
      </w:r>
      <w:del w:id="347" w:author="Cosimelli, Federica (IT - Roma)" w:date="2014-12-02T19:43:00Z">
        <w:r w:rsidRPr="00214A2E" w:rsidDel="00EE1819">
          <w:rPr>
            <w:sz w:val="22"/>
            <w:szCs w:val="22"/>
          </w:rPr>
          <w:delText>d</w:delText>
        </w:r>
      </w:del>
      <w:ins w:id="348" w:author="Cosimelli, Federica (IT - Roma)" w:date="2014-12-02T19:43:00Z">
        <w:r w:rsidR="00EE1819">
          <w:rPr>
            <w:sz w:val="22"/>
            <w:szCs w:val="22"/>
          </w:rPr>
          <w:t>D</w:t>
        </w:r>
      </w:ins>
      <w:r w:rsidRPr="00214A2E">
        <w:rPr>
          <w:sz w:val="22"/>
          <w:szCs w:val="22"/>
        </w:rPr>
        <w:t xml:space="preserve">.lgs. </w:t>
      </w:r>
      <w:ins w:id="349" w:author="Cosimelli, Federica (IT - Roma)" w:date="2014-12-02T19:43:00Z">
        <w:r w:rsidR="00EE1819">
          <w:rPr>
            <w:sz w:val="22"/>
            <w:szCs w:val="22"/>
          </w:rPr>
          <w:t xml:space="preserve">n. </w:t>
        </w:r>
      </w:ins>
      <w:r w:rsidRPr="00214A2E">
        <w:rPr>
          <w:sz w:val="22"/>
          <w:szCs w:val="22"/>
        </w:rPr>
        <w:t>276/</w:t>
      </w:r>
      <w:ins w:id="350" w:author="Cosimelli, Federica (IT - Roma)" w:date="2014-12-02T19:43:00Z">
        <w:r w:rsidR="00EE1819">
          <w:rPr>
            <w:sz w:val="22"/>
            <w:szCs w:val="22"/>
          </w:rPr>
          <w:t>20</w:t>
        </w:r>
      </w:ins>
      <w:r w:rsidRPr="00214A2E">
        <w:rPr>
          <w:sz w:val="22"/>
          <w:szCs w:val="22"/>
        </w:rPr>
        <w:t>03, consulenti su base annua con rapporto esclusivo con l’offerente iscritti ai relativi albi professionali ove esistenti e muniti di partita iva;</w:t>
      </w:r>
    </w:p>
    <w:p w:rsidR="00C70BA1" w:rsidRPr="00214A2E" w:rsidRDefault="00C70BA1" w:rsidP="009E519B">
      <w:pPr>
        <w:numPr>
          <w:ilvl w:val="0"/>
          <w:numId w:val="33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gli associati muniti di potere di </w:t>
      </w:r>
      <w:ins w:id="351" w:author="Cosimelli, Federica (IT - Roma)" w:date="2014-12-02T19:14:00Z">
        <w:r w:rsidR="00E318DA">
          <w:rPr>
            <w:sz w:val="22"/>
            <w:szCs w:val="22"/>
          </w:rPr>
          <w:t xml:space="preserve">legale </w:t>
        </w:r>
      </w:ins>
      <w:r w:rsidRPr="00214A2E">
        <w:rPr>
          <w:sz w:val="22"/>
          <w:szCs w:val="22"/>
        </w:rPr>
        <w:t>rappresentanza sono:</w:t>
      </w:r>
    </w:p>
    <w:p w:rsidR="00C70BA1" w:rsidRPr="00214A2E" w:rsidRDefault="00C70BA1" w:rsidP="009E519B">
      <w:pPr>
        <w:spacing w:after="120" w:line="360" w:lineRule="auto"/>
        <w:ind w:left="284"/>
        <w:jc w:val="both"/>
        <w:rPr>
          <w:sz w:val="22"/>
          <w:szCs w:val="22"/>
        </w:rPr>
      </w:pPr>
      <w:proofErr w:type="spellStart"/>
      <w:r w:rsidRPr="00214A2E">
        <w:rPr>
          <w:sz w:val="22"/>
          <w:szCs w:val="22"/>
        </w:rPr>
        <w:t>Cognome…………Nome……………Nato</w:t>
      </w:r>
      <w:proofErr w:type="spellEnd"/>
      <w:r w:rsidRPr="00214A2E">
        <w:rPr>
          <w:sz w:val="22"/>
          <w:szCs w:val="22"/>
        </w:rPr>
        <w:t xml:space="preserve"> </w:t>
      </w:r>
      <w:proofErr w:type="spellStart"/>
      <w:r w:rsidRPr="00214A2E">
        <w:rPr>
          <w:sz w:val="22"/>
          <w:szCs w:val="22"/>
        </w:rPr>
        <w:t>a………………….il………CF…………………</w:t>
      </w:r>
      <w:proofErr w:type="spellEnd"/>
    </w:p>
    <w:p w:rsidR="00C70BA1" w:rsidRPr="00214A2E" w:rsidRDefault="00C70BA1" w:rsidP="009E519B">
      <w:pPr>
        <w:spacing w:after="120" w:line="360" w:lineRule="auto"/>
        <w:ind w:left="284"/>
        <w:jc w:val="both"/>
        <w:rPr>
          <w:sz w:val="22"/>
          <w:szCs w:val="22"/>
        </w:rPr>
      </w:pPr>
      <w:proofErr w:type="spellStart"/>
      <w:r w:rsidRPr="00214A2E">
        <w:rPr>
          <w:sz w:val="22"/>
          <w:szCs w:val="22"/>
        </w:rPr>
        <w:t>Cognome…………Nome……………Nato</w:t>
      </w:r>
      <w:proofErr w:type="spellEnd"/>
      <w:r w:rsidRPr="00214A2E">
        <w:rPr>
          <w:sz w:val="22"/>
          <w:szCs w:val="22"/>
        </w:rPr>
        <w:t xml:space="preserve"> </w:t>
      </w:r>
      <w:proofErr w:type="spellStart"/>
      <w:r w:rsidRPr="00214A2E">
        <w:rPr>
          <w:sz w:val="22"/>
          <w:szCs w:val="22"/>
        </w:rPr>
        <w:t>a………………….il………CF…………………</w:t>
      </w:r>
      <w:proofErr w:type="spellEnd"/>
    </w:p>
    <w:p w:rsidR="00C70BA1" w:rsidRPr="00214A2E" w:rsidRDefault="00C70BA1" w:rsidP="009E519B">
      <w:pPr>
        <w:spacing w:after="120" w:line="360" w:lineRule="auto"/>
        <w:ind w:left="284"/>
        <w:jc w:val="both"/>
        <w:rPr>
          <w:sz w:val="22"/>
          <w:szCs w:val="22"/>
        </w:rPr>
      </w:pPr>
    </w:p>
    <w:p w:rsidR="00E318DA" w:rsidRDefault="00E318DA" w:rsidP="00A12E3B">
      <w:pPr>
        <w:numPr>
          <w:ilvl w:val="0"/>
          <w:numId w:val="33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ins w:id="352" w:author="Cosimelli, Federica (IT - Roma)" w:date="2014-12-02T19:14:00Z"/>
          <w:sz w:val="22"/>
          <w:szCs w:val="22"/>
        </w:rPr>
      </w:pPr>
      <w:ins w:id="353" w:author="Cosimelli, Federica (IT - Roma)" w:date="2014-12-02T19:14:00Z">
        <w:r>
          <w:rPr>
            <w:sz w:val="22"/>
            <w:szCs w:val="22"/>
          </w:rPr>
          <w:t>di non trovarsi</w:t>
        </w:r>
      </w:ins>
      <w:ins w:id="354" w:author="Cosimelli, Federica (IT - Roma)" w:date="2014-12-02T19:15:00Z">
        <w:r>
          <w:rPr>
            <w:sz w:val="22"/>
            <w:szCs w:val="22"/>
          </w:rPr>
          <w:t xml:space="preserve"> nelle fattispecie di cui agli art. 32 </w:t>
        </w:r>
      </w:ins>
      <w:r w:rsidR="00CA0A58">
        <w:rPr>
          <w:sz w:val="22"/>
          <w:szCs w:val="22"/>
        </w:rPr>
        <w:t xml:space="preserve">- </w:t>
      </w:r>
      <w:proofErr w:type="spellStart"/>
      <w:ins w:id="355" w:author="Cosimelli, Federica (IT - Roma)" w:date="2014-12-02T19:15:00Z">
        <w:r>
          <w:rPr>
            <w:sz w:val="22"/>
            <w:szCs w:val="22"/>
          </w:rPr>
          <w:t>ter</w:t>
        </w:r>
        <w:proofErr w:type="spellEnd"/>
        <w:r>
          <w:rPr>
            <w:sz w:val="22"/>
            <w:szCs w:val="22"/>
          </w:rPr>
          <w:t xml:space="preserve"> e art. 32</w:t>
        </w:r>
      </w:ins>
      <w:r w:rsidR="00CA0A58">
        <w:rPr>
          <w:sz w:val="22"/>
          <w:szCs w:val="22"/>
        </w:rPr>
        <w:t xml:space="preserve"> -</w:t>
      </w:r>
      <w:ins w:id="356" w:author="Cosimelli, Federica (IT - Roma)" w:date="2014-12-02T19:15:00Z">
        <w:r>
          <w:rPr>
            <w:sz w:val="22"/>
            <w:szCs w:val="22"/>
          </w:rPr>
          <w:t xml:space="preserve"> </w:t>
        </w:r>
        <w:proofErr w:type="spellStart"/>
        <w:r>
          <w:rPr>
            <w:sz w:val="22"/>
            <w:szCs w:val="22"/>
          </w:rPr>
          <w:t>quater</w:t>
        </w:r>
        <w:proofErr w:type="spellEnd"/>
        <w:r>
          <w:rPr>
            <w:sz w:val="22"/>
            <w:szCs w:val="22"/>
          </w:rPr>
          <w:t xml:space="preserve"> c.p. </w:t>
        </w:r>
      </w:ins>
      <w:ins w:id="357" w:author="Cosimelli, Federica (IT - Roma)" w:date="2014-12-02T19:16:00Z">
        <w:r>
          <w:rPr>
            <w:sz w:val="22"/>
            <w:szCs w:val="22"/>
          </w:rPr>
          <w:t>o fattispecie equivalenti;</w:t>
        </w:r>
      </w:ins>
    </w:p>
    <w:p w:rsidR="00C70BA1" w:rsidRPr="00214A2E" w:rsidRDefault="00C70BA1" w:rsidP="00A12E3B">
      <w:pPr>
        <w:numPr>
          <w:ilvl w:val="0"/>
          <w:numId w:val="33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ai sensi dell’art.</w:t>
      </w:r>
      <w:ins w:id="358" w:author="Cosimelli, Federica (IT - Roma)" w:date="2014-12-02T19:25:00Z">
        <w:r w:rsidR="003D7FC0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38 del </w:t>
      </w:r>
      <w:del w:id="359" w:author="Cosimelli, Federica (IT - Roma)" w:date="2014-12-02T19:25:00Z">
        <w:r w:rsidRPr="00214A2E" w:rsidDel="003D7FC0">
          <w:rPr>
            <w:sz w:val="22"/>
            <w:szCs w:val="22"/>
          </w:rPr>
          <w:delText>decreto legislativo</w:delText>
        </w:r>
      </w:del>
      <w:proofErr w:type="spellStart"/>
      <w:ins w:id="360" w:author="Cosimelli, Federica (IT - Roma)" w:date="2014-12-02T19:25:00Z">
        <w:r w:rsidR="003D7FC0">
          <w:rPr>
            <w:sz w:val="22"/>
            <w:szCs w:val="22"/>
          </w:rPr>
          <w:t>D.Lgs.</w:t>
        </w:r>
        <w:proofErr w:type="spellEnd"/>
        <w:r w:rsidR="003D7FC0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 n.163</w:t>
      </w:r>
      <w:ins w:id="361" w:author="Cosimelli, Federica (IT - Roma)" w:date="2014-12-02T19:25:00Z">
        <w:r w:rsidR="003D7FC0">
          <w:rPr>
            <w:sz w:val="22"/>
            <w:szCs w:val="22"/>
          </w:rPr>
          <w:t>/</w:t>
        </w:r>
      </w:ins>
      <w:del w:id="362" w:author="Cosimelli, Federica (IT - Roma)" w:date="2014-12-02T19:25:00Z">
        <w:r w:rsidRPr="00214A2E" w:rsidDel="003D7FC0">
          <w:rPr>
            <w:sz w:val="22"/>
            <w:szCs w:val="22"/>
          </w:rPr>
          <w:delText xml:space="preserve"> del </w:delText>
        </w:r>
      </w:del>
      <w:r w:rsidRPr="00214A2E">
        <w:rPr>
          <w:sz w:val="22"/>
          <w:szCs w:val="22"/>
        </w:rPr>
        <w:t xml:space="preserve">2006 </w:t>
      </w:r>
      <w:proofErr w:type="spellStart"/>
      <w:r w:rsidRPr="00214A2E">
        <w:rPr>
          <w:sz w:val="22"/>
          <w:szCs w:val="22"/>
        </w:rPr>
        <w:t>e.s.m.i.</w:t>
      </w:r>
      <w:proofErr w:type="spellEnd"/>
      <w:r w:rsidRPr="00214A2E">
        <w:rPr>
          <w:sz w:val="22"/>
          <w:szCs w:val="22"/>
        </w:rPr>
        <w:t>, che, alla data di pubblicazione del Bando di gara, non versa in alcuna delle cause di esclusione dalla partecipazione alle gare pubbliche d’appalto e di stipula dei relativi contratti e, in particolare:</w:t>
      </w:r>
    </w:p>
    <w:p w:rsidR="00C70BA1" w:rsidRPr="00214A2E" w:rsidRDefault="00C70BA1" w:rsidP="00517EC9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a)</w:t>
      </w:r>
      <w:r w:rsidRPr="00214A2E">
        <w:rPr>
          <w:sz w:val="22"/>
          <w:szCs w:val="22"/>
        </w:rPr>
        <w:tab/>
        <w:t xml:space="preserve">che non si trova in stato di fallimento, di liquidazione coatta, di concordato preventivo, o altra situazione equivalente secondo la legislazione del Paese di stabilimento, e che non sono in corso procedimenti per la dichiarazione di una di tali situazioni; </w:t>
      </w:r>
    </w:p>
    <w:p w:rsidR="00C70BA1" w:rsidRPr="00214A2E" w:rsidRDefault="00C70BA1" w:rsidP="00517EC9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b)</w:t>
      </w:r>
      <w:r w:rsidRPr="00214A2E">
        <w:rPr>
          <w:sz w:val="22"/>
          <w:szCs w:val="22"/>
        </w:rPr>
        <w:tab/>
        <w:t>che:</w:t>
      </w:r>
    </w:p>
    <w:p w:rsidR="00C70BA1" w:rsidRPr="00214A2E" w:rsidRDefault="00C70BA1" w:rsidP="00517EC9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</w:t>
      </w:r>
      <w:proofErr w:type="spellStart"/>
      <w:r w:rsidRPr="00214A2E">
        <w:rPr>
          <w:b/>
          <w:sz w:val="22"/>
          <w:szCs w:val="22"/>
        </w:rPr>
        <w:t>.</w:t>
      </w:r>
      <w:proofErr w:type="spellEnd"/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ab/>
        <w:t>nei propri confronti non è pendente alcun procedimento per l’applicazione di una delle misure di prevenzione di cui all’art.</w:t>
      </w:r>
      <w:ins w:id="363" w:author="Cosimelli, Federica (IT - Roma)" w:date="2014-12-02T19:25:00Z">
        <w:r w:rsidR="003D7FC0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6 del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>. n.159</w:t>
      </w:r>
      <w:del w:id="364" w:author="Cosimelli, Federica (IT - Roma)" w:date="2014-12-02T19:25:00Z">
        <w:r w:rsidRPr="00214A2E" w:rsidDel="003D7FC0">
          <w:rPr>
            <w:sz w:val="22"/>
            <w:szCs w:val="22"/>
          </w:rPr>
          <w:delText xml:space="preserve"> del</w:delText>
        </w:r>
      </w:del>
      <w:ins w:id="365" w:author="Cosimelli, Federica (IT - Roma)" w:date="2014-12-02T19:25:00Z">
        <w:r w:rsidR="003D7FC0">
          <w:rPr>
            <w:sz w:val="22"/>
            <w:szCs w:val="22"/>
          </w:rPr>
          <w:t>/</w:t>
        </w:r>
      </w:ins>
      <w:r w:rsidRPr="00214A2E">
        <w:rPr>
          <w:sz w:val="22"/>
          <w:szCs w:val="22"/>
        </w:rPr>
        <w:t xml:space="preserve"> 2011 e non ricorre alcuna delle cause ostative previste </w:t>
      </w:r>
      <w:del w:id="366" w:author="Cosimelli, Federica (IT - Roma)" w:date="2014-12-02T19:25:00Z">
        <w:r w:rsidRPr="00214A2E" w:rsidDel="003D7FC0">
          <w:rPr>
            <w:sz w:val="22"/>
            <w:szCs w:val="22"/>
          </w:rPr>
          <w:delText xml:space="preserve">dall’articolo </w:delText>
        </w:r>
      </w:del>
      <w:ins w:id="367" w:author="Cosimelli, Federica (IT - Roma)" w:date="2014-12-02T19:25:00Z">
        <w:r w:rsidR="003D7FC0" w:rsidRPr="00214A2E">
          <w:rPr>
            <w:sz w:val="22"/>
            <w:szCs w:val="22"/>
          </w:rPr>
          <w:t>dall’art</w:t>
        </w:r>
        <w:r w:rsidR="003D7FC0">
          <w:rPr>
            <w:sz w:val="22"/>
            <w:szCs w:val="22"/>
          </w:rPr>
          <w:t>.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67 del medesimo decreto;</w:t>
      </w:r>
    </w:p>
    <w:p w:rsidR="00C70BA1" w:rsidRPr="00214A2E" w:rsidRDefault="00C70BA1" w:rsidP="00517EC9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b2)</w:t>
      </w:r>
      <w:r w:rsidRPr="00214A2E"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ab/>
        <w:t>nei confronti di tutti gli altri soggetti elencati al precedente n.2) della presente dichiarazione:</w:t>
      </w:r>
      <w:r w:rsidRPr="00214A2E">
        <w:rPr>
          <w:rStyle w:val="Rimandonotaapidipagina"/>
          <w:sz w:val="22"/>
          <w:szCs w:val="22"/>
        </w:rPr>
        <w:footnoteReference w:id="28"/>
      </w:r>
    </w:p>
    <w:p w:rsidR="00C70BA1" w:rsidRPr="00214A2E" w:rsidRDefault="00C70BA1" w:rsidP="00517EC9">
      <w:pPr>
        <w:widowControl w:val="0"/>
        <w:spacing w:after="120" w:line="360" w:lineRule="auto"/>
        <w:ind w:left="2127" w:hanging="565"/>
        <w:jc w:val="both"/>
        <w:rPr>
          <w:sz w:val="22"/>
          <w:szCs w:val="22"/>
          <w:highlight w:val="yellow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</w:t>
      </w:r>
      <w:ins w:id="368" w:author="Cosimelli, Federica (IT - Roma)" w:date="2014-12-02T19:26:00Z">
        <w:r w:rsidR="003D7FC0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47, comma 2 del </w:t>
      </w:r>
      <w:del w:id="369" w:author="Cosimelli, Federica (IT - Roma)" w:date="2014-12-02T19:25:00Z">
        <w:r w:rsidRPr="00214A2E" w:rsidDel="003D7FC0">
          <w:rPr>
            <w:sz w:val="22"/>
            <w:szCs w:val="22"/>
          </w:rPr>
          <w:delText>d</w:delText>
        </w:r>
      </w:del>
      <w:ins w:id="370" w:author="Cosimelli, Federica (IT - Roma)" w:date="2014-12-02T19:25:00Z">
        <w:r w:rsidR="003D7FC0">
          <w:rPr>
            <w:sz w:val="22"/>
            <w:szCs w:val="22"/>
          </w:rPr>
          <w:t>D</w:t>
        </w:r>
      </w:ins>
      <w:r w:rsidRPr="00214A2E">
        <w:rPr>
          <w:sz w:val="22"/>
          <w:szCs w:val="22"/>
        </w:rPr>
        <w:t>.P.R. n.</w:t>
      </w:r>
      <w:ins w:id="371" w:author="Cosimelli, Federica (IT - Roma)" w:date="2014-12-02T19:25:00Z">
        <w:r w:rsidR="003D7FC0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445</w:t>
      </w:r>
      <w:ins w:id="372" w:author="Cosimelli, Federica (IT - Roma)" w:date="2014-12-02T19:25:00Z">
        <w:r w:rsidR="003D7FC0">
          <w:rPr>
            <w:sz w:val="22"/>
            <w:szCs w:val="22"/>
          </w:rPr>
          <w:t>/</w:t>
        </w:r>
      </w:ins>
      <w:del w:id="373" w:author="Cosimelli, Federica (IT - Roma)" w:date="2014-12-02T19:25:00Z">
        <w:r w:rsidRPr="00214A2E" w:rsidDel="003D7FC0">
          <w:rPr>
            <w:sz w:val="22"/>
            <w:szCs w:val="22"/>
          </w:rPr>
          <w:delText xml:space="preserve"> del</w:delText>
        </w:r>
      </w:del>
      <w:r w:rsidRPr="00214A2E">
        <w:rPr>
          <w:sz w:val="22"/>
          <w:szCs w:val="22"/>
        </w:rPr>
        <w:t xml:space="preserve"> 2000, assumendosene le relative responsabilità, non è pendente alcun procedimento per l’applicazione di una delle misure di prevenzione di cui all’art.6 del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>. n.159</w:t>
      </w:r>
      <w:ins w:id="374" w:author="Cosimelli, Federica (IT - Roma)" w:date="2014-12-02T19:26:00Z">
        <w:r w:rsidR="003D7FC0">
          <w:rPr>
            <w:sz w:val="22"/>
            <w:szCs w:val="22"/>
          </w:rPr>
          <w:t>/</w:t>
        </w:r>
      </w:ins>
      <w:del w:id="375" w:author="Cosimelli, Federica (IT - Roma)" w:date="2014-12-02T19:26:00Z">
        <w:r w:rsidRPr="00214A2E" w:rsidDel="003D7FC0">
          <w:rPr>
            <w:sz w:val="22"/>
            <w:szCs w:val="22"/>
          </w:rPr>
          <w:delText xml:space="preserve"> del </w:delText>
        </w:r>
      </w:del>
      <w:r w:rsidRPr="00214A2E">
        <w:rPr>
          <w:sz w:val="22"/>
          <w:szCs w:val="22"/>
        </w:rPr>
        <w:t xml:space="preserve">2011 e non ricorre alcuna delle cause ostative previste </w:t>
      </w:r>
      <w:del w:id="376" w:author="Cosimelli, Federica (IT - Roma)" w:date="2014-12-02T19:43:00Z">
        <w:r w:rsidRPr="00214A2E" w:rsidDel="00EE1819">
          <w:rPr>
            <w:sz w:val="22"/>
            <w:szCs w:val="22"/>
          </w:rPr>
          <w:delText xml:space="preserve">dall’articolo </w:delText>
        </w:r>
      </w:del>
      <w:ins w:id="377" w:author="Cosimelli, Federica (IT - Roma)" w:date="2014-12-02T19:43:00Z">
        <w:r w:rsidR="00EE1819" w:rsidRPr="00214A2E">
          <w:rPr>
            <w:sz w:val="22"/>
            <w:szCs w:val="22"/>
          </w:rPr>
          <w:t>dall’art</w:t>
        </w:r>
        <w:r w:rsidR="00EE1819">
          <w:rPr>
            <w:sz w:val="22"/>
            <w:szCs w:val="22"/>
          </w:rPr>
          <w:t>.</w:t>
        </w:r>
        <w:r w:rsidR="00EE1819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67 del medesimo decreto.</w:t>
      </w:r>
    </w:p>
    <w:p w:rsidR="00C70BA1" w:rsidRPr="00214A2E" w:rsidRDefault="00C70BA1" w:rsidP="00517EC9">
      <w:pPr>
        <w:widowControl w:val="0"/>
        <w:spacing w:after="120" w:line="360" w:lineRule="auto"/>
        <w:ind w:left="1416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lastRenderedPageBreak/>
        <w:t>oppure</w:t>
      </w:r>
    </w:p>
    <w:p w:rsidR="00C70BA1" w:rsidRPr="00214A2E" w:rsidRDefault="00C70BA1" w:rsidP="00517EC9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delle misure di cui all’art.</w:t>
      </w:r>
      <w:ins w:id="378" w:author="Cosimelli, Federica (IT - Roma)" w:date="2014-12-02T19:26:00Z">
        <w:r w:rsidR="003D7FC0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6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n.</w:t>
      </w:r>
      <w:ins w:id="379" w:author="Cosimelli, Federica (IT - Roma)" w:date="2014-12-02T19:26:00Z">
        <w:r w:rsidR="003D7FC0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159</w:t>
      </w:r>
      <w:ins w:id="380" w:author="Cosimelli, Federica (IT - Roma)" w:date="2014-12-02T19:26:00Z">
        <w:r w:rsidR="003D7FC0">
          <w:rPr>
            <w:sz w:val="22"/>
            <w:szCs w:val="22"/>
          </w:rPr>
          <w:t>/</w:t>
        </w:r>
      </w:ins>
      <w:del w:id="381" w:author="Cosimelli, Federica (IT - Roma)" w:date="2014-12-02T19:26:00Z">
        <w:r w:rsidRPr="00214A2E" w:rsidDel="003D7FC0">
          <w:rPr>
            <w:sz w:val="22"/>
            <w:szCs w:val="22"/>
          </w:rPr>
          <w:delText xml:space="preserve"> del </w:delText>
        </w:r>
      </w:del>
      <w:r w:rsidRPr="00214A2E">
        <w:rPr>
          <w:sz w:val="22"/>
          <w:szCs w:val="22"/>
        </w:rPr>
        <w:t xml:space="preserve">2011 o delle cause ostative previste </w:t>
      </w:r>
      <w:del w:id="382" w:author="Cosimelli, Federica (IT - Roma)" w:date="2014-12-02T19:26:00Z">
        <w:r w:rsidRPr="00214A2E" w:rsidDel="003D7FC0">
          <w:rPr>
            <w:sz w:val="22"/>
            <w:szCs w:val="22"/>
          </w:rPr>
          <w:delText xml:space="preserve">dall’articolo </w:delText>
        </w:r>
      </w:del>
      <w:ins w:id="383" w:author="Cosimelli, Federica (IT - Roma)" w:date="2014-12-02T19:26:00Z">
        <w:r w:rsidR="003D7FC0" w:rsidRPr="00214A2E">
          <w:rPr>
            <w:sz w:val="22"/>
            <w:szCs w:val="22"/>
          </w:rPr>
          <w:t>dall’art</w:t>
        </w:r>
        <w:r w:rsidR="003D7FC0">
          <w:rPr>
            <w:sz w:val="22"/>
            <w:szCs w:val="22"/>
          </w:rPr>
          <w:t>.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67 del medesimo decreto, è dichiarata singolarmente dagli stessi soggetti in allegato alla presente dichiarazione.</w:t>
      </w:r>
    </w:p>
    <w:p w:rsidR="00C70BA1" w:rsidRPr="00214A2E" w:rsidRDefault="00C70BA1" w:rsidP="00517EC9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c)</w:t>
      </w:r>
      <w:r w:rsidRPr="00214A2E">
        <w:rPr>
          <w:sz w:val="22"/>
          <w:szCs w:val="22"/>
        </w:rPr>
        <w:t xml:space="preserve"> che:</w:t>
      </w:r>
      <w:r w:rsidRPr="00214A2E">
        <w:rPr>
          <w:rStyle w:val="Rimandonotaapidipagina"/>
          <w:sz w:val="22"/>
          <w:szCs w:val="22"/>
        </w:rPr>
        <w:footnoteReference w:id="29"/>
      </w:r>
    </w:p>
    <w:p w:rsidR="00C70BA1" w:rsidRPr="00214A2E" w:rsidRDefault="00C70BA1" w:rsidP="00517EC9">
      <w:pPr>
        <w:widowControl w:val="0"/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nei propri confronti</w:t>
      </w:r>
    </w:p>
    <w:p w:rsidR="00C70BA1" w:rsidRPr="00214A2E" w:rsidRDefault="00C70BA1" w:rsidP="00517EC9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non è stata pronunciata sentenza definitiva di condanna, passata in giudicato, o emesso decreto penale di condanna divenuto irrevocabile, oppure sentenza di applicazione della pena su richiesta, ai sensi </w:t>
      </w:r>
      <w:del w:id="384" w:author="Cosimelli, Federica (IT - Roma)" w:date="2014-12-02T19:26:00Z">
        <w:r w:rsidRPr="00214A2E" w:rsidDel="003D7FC0">
          <w:rPr>
            <w:sz w:val="22"/>
            <w:szCs w:val="22"/>
          </w:rPr>
          <w:delText xml:space="preserve">dell'articolo </w:delText>
        </w:r>
      </w:del>
      <w:ins w:id="385" w:author="Cosimelli, Federica (IT - Roma)" w:date="2014-12-02T19:26:00Z">
        <w:r w:rsidR="003D7FC0" w:rsidRPr="00214A2E">
          <w:rPr>
            <w:sz w:val="22"/>
            <w:szCs w:val="22"/>
          </w:rPr>
          <w:t>dell</w:t>
        </w:r>
      </w:ins>
      <w:r w:rsidR="00CA0A58">
        <w:rPr>
          <w:sz w:val="22"/>
          <w:szCs w:val="22"/>
        </w:rPr>
        <w:t>’</w:t>
      </w:r>
      <w:ins w:id="386" w:author="Cosimelli, Federica (IT - Roma)" w:date="2014-12-02T19:26:00Z">
        <w:r w:rsidR="003D7FC0" w:rsidRPr="00214A2E">
          <w:rPr>
            <w:sz w:val="22"/>
            <w:szCs w:val="22"/>
          </w:rPr>
          <w:t>art</w:t>
        </w:r>
        <w:r w:rsidR="003D7FC0">
          <w:rPr>
            <w:sz w:val="22"/>
            <w:szCs w:val="22"/>
          </w:rPr>
          <w:t>.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</w:t>
      </w:r>
      <w:del w:id="387" w:author="Cosimelli, Federica (IT - Roma)" w:date="2014-12-02T19:26:00Z">
        <w:r w:rsidRPr="00214A2E" w:rsidDel="003D7FC0">
          <w:rPr>
            <w:sz w:val="22"/>
            <w:szCs w:val="22"/>
          </w:rPr>
          <w:delText xml:space="preserve">all’articolo </w:delText>
        </w:r>
      </w:del>
      <w:ins w:id="388" w:author="Cosimelli, Federica (IT - Roma)" w:date="2014-12-02T19:26:00Z">
        <w:r w:rsidR="003D7FC0" w:rsidRPr="00214A2E">
          <w:rPr>
            <w:sz w:val="22"/>
            <w:szCs w:val="22"/>
          </w:rPr>
          <w:t>all’art</w:t>
        </w:r>
        <w:r w:rsidR="003D7FC0">
          <w:rPr>
            <w:sz w:val="22"/>
            <w:szCs w:val="22"/>
          </w:rPr>
          <w:t>.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45, paragrafo 1, </w:t>
      </w:r>
      <w:del w:id="389" w:author="Cosimelli, Federica (IT - Roma)" w:date="2014-12-02T19:43:00Z">
        <w:r w:rsidRPr="00214A2E" w:rsidDel="00EE1819">
          <w:rPr>
            <w:sz w:val="22"/>
            <w:szCs w:val="22"/>
          </w:rPr>
          <w:delText xml:space="preserve">direttiva </w:delText>
        </w:r>
      </w:del>
      <w:ins w:id="390" w:author="Cosimelli, Federica (IT - Roma)" w:date="2014-12-02T19:43:00Z">
        <w:r w:rsidR="00EE1819">
          <w:rPr>
            <w:sz w:val="22"/>
            <w:szCs w:val="22"/>
          </w:rPr>
          <w:t>D</w:t>
        </w:r>
        <w:r w:rsidR="00EE1819" w:rsidRPr="00214A2E">
          <w:rPr>
            <w:sz w:val="22"/>
            <w:szCs w:val="22"/>
          </w:rPr>
          <w:t xml:space="preserve">irettiva </w:t>
        </w:r>
      </w:ins>
      <w:del w:id="391" w:author="Cosimelli, Federica (IT - Roma)" w:date="2014-12-02T19:26:00Z">
        <w:r w:rsidRPr="00214A2E" w:rsidDel="003D7FC0">
          <w:rPr>
            <w:sz w:val="22"/>
            <w:szCs w:val="22"/>
          </w:rPr>
          <w:delText xml:space="preserve">Ce </w:delText>
        </w:r>
      </w:del>
      <w:ins w:id="392" w:author="Cosimelli, Federica (IT - Roma)" w:date="2014-12-02T19:26:00Z">
        <w:r w:rsidR="003D7FC0" w:rsidRPr="00214A2E">
          <w:rPr>
            <w:sz w:val="22"/>
            <w:szCs w:val="22"/>
          </w:rPr>
          <w:t>C</w:t>
        </w:r>
        <w:r w:rsidR="003D7FC0">
          <w:rPr>
            <w:sz w:val="22"/>
            <w:szCs w:val="22"/>
          </w:rPr>
          <w:t>E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2004/18 e di non trovarsi nelle fattispecie di cui </w:t>
      </w:r>
      <w:del w:id="393" w:author="Cosimelli, Federica (IT - Roma)" w:date="2014-12-02T19:16:00Z">
        <w:r w:rsidRPr="00214A2E" w:rsidDel="00E318DA">
          <w:rPr>
            <w:sz w:val="22"/>
            <w:szCs w:val="22"/>
          </w:rPr>
          <w:delText>all’art.</w:delText>
        </w:r>
      </w:del>
      <w:ins w:id="394" w:author="Cosimelli, Federica (IT - Roma)" w:date="2014-12-02T19:16:00Z">
        <w:r w:rsidR="00E318DA">
          <w:rPr>
            <w:sz w:val="22"/>
            <w:szCs w:val="22"/>
          </w:rPr>
          <w:t xml:space="preserve">agli art. </w:t>
        </w:r>
      </w:ins>
      <w:r w:rsidRPr="00214A2E">
        <w:rPr>
          <w:sz w:val="22"/>
          <w:szCs w:val="22"/>
        </w:rPr>
        <w:t xml:space="preserve">32 </w:t>
      </w:r>
      <w:proofErr w:type="spellStart"/>
      <w:ins w:id="395" w:author="Cosimelli, Federica (IT - Roma)" w:date="2014-12-02T19:16:00Z">
        <w:r w:rsidR="00E318DA">
          <w:rPr>
            <w:sz w:val="22"/>
            <w:szCs w:val="22"/>
          </w:rPr>
          <w:t>ter</w:t>
        </w:r>
        <w:proofErr w:type="spellEnd"/>
        <w:r w:rsidR="00E318DA">
          <w:rPr>
            <w:sz w:val="22"/>
            <w:szCs w:val="22"/>
          </w:rPr>
          <w:t xml:space="preserve"> e art. 32 </w:t>
        </w:r>
      </w:ins>
      <w:proofErr w:type="spellStart"/>
      <w:r w:rsidRPr="00214A2E">
        <w:rPr>
          <w:sz w:val="22"/>
          <w:szCs w:val="22"/>
        </w:rPr>
        <w:t>quater</w:t>
      </w:r>
      <w:proofErr w:type="spellEnd"/>
      <w:r w:rsidRPr="00214A2E">
        <w:rPr>
          <w:sz w:val="22"/>
          <w:szCs w:val="22"/>
        </w:rPr>
        <w:t xml:space="preserve"> c.p. o fattispecie equivalent</w:t>
      </w:r>
      <w:ins w:id="396" w:author="Cosimelli, Federica (IT - Roma)" w:date="2014-12-02T19:22:00Z">
        <w:r w:rsidR="008D0C40">
          <w:rPr>
            <w:sz w:val="22"/>
            <w:szCs w:val="22"/>
          </w:rPr>
          <w:t>i.</w:t>
        </w:r>
      </w:ins>
    </w:p>
    <w:p w:rsidR="00C70BA1" w:rsidRPr="00214A2E" w:rsidRDefault="00C70BA1" w:rsidP="00517EC9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 provvedimenti di cui all’allegato alla presente dichiarazione e, in particolare</w:t>
      </w:r>
      <w:r w:rsidRPr="00214A2E">
        <w:rPr>
          <w:rStyle w:val="Rimandonotaapidipagina"/>
          <w:sz w:val="22"/>
          <w:szCs w:val="22"/>
        </w:rPr>
        <w:footnoteReference w:id="30"/>
      </w:r>
      <w:r w:rsidRPr="00214A2E">
        <w:rPr>
          <w:sz w:val="22"/>
          <w:szCs w:val="22"/>
        </w:rPr>
        <w:t>:</w:t>
      </w:r>
    </w:p>
    <w:p w:rsidR="00C70BA1" w:rsidRPr="00214A2E" w:rsidRDefault="00C70BA1" w:rsidP="00517EC9">
      <w:pPr>
        <w:widowControl w:val="0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sentenze definitive di condanna passate in giudicato;</w:t>
      </w:r>
    </w:p>
    <w:p w:rsidR="00C70BA1" w:rsidRPr="00214A2E" w:rsidRDefault="00C70BA1" w:rsidP="00517EC9">
      <w:pPr>
        <w:widowControl w:val="0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decreti penali di condanna divenuti irrevocabili;</w:t>
      </w:r>
    </w:p>
    <w:p w:rsidR="00C70BA1" w:rsidRPr="00214A2E" w:rsidRDefault="00C70BA1" w:rsidP="00517EC9">
      <w:pPr>
        <w:widowControl w:val="0"/>
        <w:spacing w:after="120"/>
        <w:ind w:left="2832" w:hanging="564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sentenze di applicazione della pena su richiesta ai sensi </w:t>
      </w:r>
      <w:del w:id="397" w:author="Cosimelli, Federica (IT - Roma)" w:date="2014-12-02T19:26:00Z">
        <w:r w:rsidRPr="00214A2E" w:rsidDel="003D7FC0">
          <w:rPr>
            <w:sz w:val="22"/>
            <w:szCs w:val="22"/>
          </w:rPr>
          <w:delText xml:space="preserve">dell’articolo </w:delText>
        </w:r>
      </w:del>
      <w:ins w:id="398" w:author="Cosimelli, Federica (IT - Roma)" w:date="2014-12-02T19:26:00Z">
        <w:r w:rsidR="003D7FC0" w:rsidRPr="00214A2E">
          <w:rPr>
            <w:sz w:val="22"/>
            <w:szCs w:val="22"/>
          </w:rPr>
          <w:t>dell’art</w:t>
        </w:r>
        <w:r w:rsidR="003D7FC0">
          <w:rPr>
            <w:sz w:val="22"/>
            <w:szCs w:val="22"/>
          </w:rPr>
          <w:t>.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444 del codice di procedura penale.</w:t>
      </w:r>
    </w:p>
    <w:p w:rsidR="00C70BA1" w:rsidRPr="00214A2E" w:rsidRDefault="00C70BA1" w:rsidP="00517EC9">
      <w:pPr>
        <w:widowControl w:val="0"/>
        <w:spacing w:after="120"/>
        <w:ind w:left="2268"/>
        <w:jc w:val="both"/>
        <w:rPr>
          <w:sz w:val="22"/>
          <w:szCs w:val="22"/>
        </w:rPr>
      </w:pPr>
    </w:p>
    <w:p w:rsidR="00C70BA1" w:rsidRPr="00214A2E" w:rsidRDefault="00C70BA1" w:rsidP="00517EC9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c.2)</w:t>
      </w:r>
      <w:r w:rsidRPr="00214A2E">
        <w:rPr>
          <w:sz w:val="22"/>
          <w:szCs w:val="22"/>
        </w:rPr>
        <w:t xml:space="preserve"> che nei confronti di tutti i soggetti elencati al </w:t>
      </w:r>
      <w:r w:rsidR="00CA0A58">
        <w:rPr>
          <w:sz w:val="22"/>
          <w:szCs w:val="22"/>
        </w:rPr>
        <w:t xml:space="preserve">precedente n.4) della presente </w:t>
      </w:r>
      <w:r w:rsidRPr="00214A2E">
        <w:rPr>
          <w:sz w:val="22"/>
          <w:szCs w:val="22"/>
        </w:rPr>
        <w:t>dichiarazione</w:t>
      </w:r>
      <w:r w:rsidRPr="00214A2E">
        <w:rPr>
          <w:rStyle w:val="Rimandonotaapidipagina"/>
          <w:sz w:val="22"/>
          <w:szCs w:val="22"/>
        </w:rPr>
        <w:footnoteReference w:id="31"/>
      </w:r>
      <w:r w:rsidR="00E814C5">
        <w:rPr>
          <w:color w:val="000000"/>
          <w:sz w:val="22"/>
          <w:szCs w:val="22"/>
        </w:rPr>
        <w:t>:</w:t>
      </w:r>
    </w:p>
    <w:p w:rsidR="00C70BA1" w:rsidRPr="00214A2E" w:rsidRDefault="00C70BA1" w:rsidP="00517EC9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</w:t>
      </w:r>
      <w:ins w:id="399" w:author="Cosimelli, Federica (IT - Roma)" w:date="2014-12-02T19:26:00Z">
        <w:r w:rsidR="003D7FC0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47, comma 2 del </w:t>
      </w:r>
      <w:del w:id="400" w:author="Cosimelli, Federica (IT - Roma)" w:date="2014-12-02T19:26:00Z">
        <w:r w:rsidRPr="00214A2E" w:rsidDel="003D7FC0">
          <w:rPr>
            <w:sz w:val="22"/>
            <w:szCs w:val="22"/>
          </w:rPr>
          <w:delText>d</w:delText>
        </w:r>
      </w:del>
      <w:ins w:id="401" w:author="Cosimelli, Federica (IT - Roma)" w:date="2014-12-02T19:26:00Z">
        <w:r w:rsidR="003D7FC0">
          <w:rPr>
            <w:sz w:val="22"/>
            <w:szCs w:val="22"/>
          </w:rPr>
          <w:t>D</w:t>
        </w:r>
      </w:ins>
      <w:r w:rsidRPr="00214A2E">
        <w:rPr>
          <w:sz w:val="22"/>
          <w:szCs w:val="22"/>
        </w:rPr>
        <w:t>.P.R. n.</w:t>
      </w:r>
      <w:ins w:id="402" w:author="Cosimelli, Federica (IT - Roma)" w:date="2014-12-02T19:26:00Z">
        <w:r w:rsidR="003D7FC0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445</w:t>
      </w:r>
      <w:ins w:id="403" w:author="Cosimelli, Federica (IT - Roma)" w:date="2014-12-02T19:26:00Z">
        <w:r w:rsidR="003D7FC0">
          <w:rPr>
            <w:sz w:val="22"/>
            <w:szCs w:val="22"/>
          </w:rPr>
          <w:t>/</w:t>
        </w:r>
      </w:ins>
      <w:del w:id="404" w:author="Cosimelli, Federica (IT - Roma)" w:date="2014-12-02T19:26:00Z">
        <w:r w:rsidRPr="00214A2E" w:rsidDel="003D7FC0">
          <w:rPr>
            <w:sz w:val="22"/>
            <w:szCs w:val="22"/>
          </w:rPr>
          <w:delText xml:space="preserve"> del </w:delText>
        </w:r>
      </w:del>
      <w:r w:rsidRPr="00214A2E">
        <w:rPr>
          <w:sz w:val="22"/>
          <w:szCs w:val="22"/>
        </w:rPr>
        <w:t xml:space="preserve">2000, assumendosene le relative responsabilità, non è stata pronunciata sentenza definitiva di condanna, passata in giudicato, o emesso decreto penale di condanna divenuto irrevocabile, oppure sentenza di applicazione della pena su richiesta, ai sensi </w:t>
      </w:r>
      <w:del w:id="405" w:author="Cosimelli, Federica (IT - Roma)" w:date="2014-12-02T19:26:00Z">
        <w:r w:rsidRPr="00214A2E" w:rsidDel="003D7FC0">
          <w:rPr>
            <w:sz w:val="22"/>
            <w:szCs w:val="22"/>
          </w:rPr>
          <w:delText xml:space="preserve">dell'articolo </w:delText>
        </w:r>
      </w:del>
      <w:ins w:id="406" w:author="Cosimelli, Federica (IT - Roma)" w:date="2014-12-02T19:26:00Z">
        <w:r w:rsidR="003D7FC0" w:rsidRPr="00214A2E">
          <w:rPr>
            <w:sz w:val="22"/>
            <w:szCs w:val="22"/>
          </w:rPr>
          <w:t>dell'art</w:t>
        </w:r>
        <w:r w:rsidR="003D7FC0">
          <w:rPr>
            <w:sz w:val="22"/>
            <w:szCs w:val="22"/>
          </w:rPr>
          <w:t>.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</w:t>
      </w:r>
      <w:r w:rsidRPr="00214A2E">
        <w:rPr>
          <w:sz w:val="22"/>
          <w:szCs w:val="22"/>
        </w:rPr>
        <w:lastRenderedPageBreak/>
        <w:t xml:space="preserve">definiti dagli atti comunitari citati </w:t>
      </w:r>
      <w:del w:id="407" w:author="Cosimelli, Federica (IT - Roma)" w:date="2014-12-02T19:27:00Z">
        <w:r w:rsidRPr="00214A2E" w:rsidDel="003D7FC0">
          <w:rPr>
            <w:sz w:val="22"/>
            <w:szCs w:val="22"/>
          </w:rPr>
          <w:delText xml:space="preserve">all’articolo </w:delText>
        </w:r>
      </w:del>
      <w:ins w:id="408" w:author="Cosimelli, Federica (IT - Roma)" w:date="2014-12-02T19:27:00Z">
        <w:r w:rsidR="003D7FC0" w:rsidRPr="00214A2E">
          <w:rPr>
            <w:sz w:val="22"/>
            <w:szCs w:val="22"/>
          </w:rPr>
          <w:t>all’art</w:t>
        </w:r>
        <w:r w:rsidR="003D7FC0">
          <w:rPr>
            <w:sz w:val="22"/>
            <w:szCs w:val="22"/>
          </w:rPr>
          <w:t>.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45, paragrafo 1, direttiva </w:t>
      </w:r>
      <w:del w:id="409" w:author="Cosimelli, Federica (IT - Roma)" w:date="2014-12-02T19:27:00Z">
        <w:r w:rsidRPr="00214A2E" w:rsidDel="003D7FC0">
          <w:rPr>
            <w:sz w:val="22"/>
            <w:szCs w:val="22"/>
          </w:rPr>
          <w:delText xml:space="preserve">Ce </w:delText>
        </w:r>
      </w:del>
      <w:ins w:id="410" w:author="Cosimelli, Federica (IT - Roma)" w:date="2014-12-02T19:27:00Z">
        <w:r w:rsidR="003D7FC0" w:rsidRPr="00214A2E">
          <w:rPr>
            <w:sz w:val="22"/>
            <w:szCs w:val="22"/>
          </w:rPr>
          <w:t>C</w:t>
        </w:r>
        <w:r w:rsidR="003D7FC0">
          <w:rPr>
            <w:sz w:val="22"/>
            <w:szCs w:val="22"/>
          </w:rPr>
          <w:t>E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2004/18 e di non si trovano nelle fattispecie di cui </w:t>
      </w:r>
      <w:del w:id="411" w:author="Cosimelli, Federica (IT - Roma)" w:date="2014-12-02T19:16:00Z">
        <w:r w:rsidRPr="00214A2E" w:rsidDel="00E318DA">
          <w:rPr>
            <w:sz w:val="22"/>
            <w:szCs w:val="22"/>
          </w:rPr>
          <w:delText>all’art.</w:delText>
        </w:r>
      </w:del>
      <w:ins w:id="412" w:author="Cosimelli, Federica (IT - Roma)" w:date="2014-12-02T19:16:00Z">
        <w:r w:rsidR="00E318DA">
          <w:rPr>
            <w:sz w:val="22"/>
            <w:szCs w:val="22"/>
          </w:rPr>
          <w:t xml:space="preserve">agli art. </w:t>
        </w:r>
      </w:ins>
      <w:r w:rsidRPr="00214A2E">
        <w:rPr>
          <w:sz w:val="22"/>
          <w:szCs w:val="22"/>
        </w:rPr>
        <w:t xml:space="preserve">32 </w:t>
      </w:r>
      <w:proofErr w:type="spellStart"/>
      <w:ins w:id="413" w:author="Cosimelli, Federica (IT - Roma)" w:date="2014-12-02T19:17:00Z">
        <w:r w:rsidR="00E318DA">
          <w:rPr>
            <w:sz w:val="22"/>
            <w:szCs w:val="22"/>
          </w:rPr>
          <w:t>ter</w:t>
        </w:r>
        <w:proofErr w:type="spellEnd"/>
        <w:r w:rsidR="00E318DA">
          <w:rPr>
            <w:sz w:val="22"/>
            <w:szCs w:val="22"/>
          </w:rPr>
          <w:t xml:space="preserve"> e art. 32 </w:t>
        </w:r>
      </w:ins>
      <w:proofErr w:type="spellStart"/>
      <w:r w:rsidRPr="00214A2E">
        <w:rPr>
          <w:sz w:val="22"/>
          <w:szCs w:val="22"/>
        </w:rPr>
        <w:t>quater</w:t>
      </w:r>
      <w:proofErr w:type="spellEnd"/>
      <w:r w:rsidRPr="00214A2E">
        <w:rPr>
          <w:sz w:val="22"/>
          <w:szCs w:val="22"/>
        </w:rPr>
        <w:t xml:space="preserve"> c.p. o fattispecie equivalente </w:t>
      </w:r>
    </w:p>
    <w:p w:rsidR="00C70BA1" w:rsidRPr="00214A2E" w:rsidRDefault="00C70BA1" w:rsidP="00517EC9">
      <w:pPr>
        <w:widowControl w:val="0"/>
        <w:spacing w:after="120" w:line="360" w:lineRule="auto"/>
        <w:ind w:left="1560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517EC9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la situazione giuridica relativa alla sussistenza delle sentenze definitive di condanna passate in giudicato, decreti penali di condanna divenuti irrevocabili o sentenze di applicazione della pena su richiesta, ai sensi </w:t>
      </w:r>
      <w:del w:id="414" w:author="Cosimelli, Federica (IT - Roma)" w:date="2014-12-02T19:27:00Z">
        <w:r w:rsidRPr="00214A2E" w:rsidDel="003D7FC0">
          <w:rPr>
            <w:sz w:val="22"/>
            <w:szCs w:val="22"/>
          </w:rPr>
          <w:delText xml:space="preserve">dell'articolo </w:delText>
        </w:r>
      </w:del>
      <w:ins w:id="415" w:author="Cosimelli, Federica (IT - Roma)" w:date="2014-12-02T19:27:00Z">
        <w:r w:rsidR="003D7FC0" w:rsidRPr="00214A2E">
          <w:rPr>
            <w:sz w:val="22"/>
            <w:szCs w:val="22"/>
          </w:rPr>
          <w:t>dell</w:t>
        </w:r>
      </w:ins>
      <w:r w:rsidR="00E814C5">
        <w:rPr>
          <w:sz w:val="22"/>
          <w:szCs w:val="22"/>
        </w:rPr>
        <w:t>’</w:t>
      </w:r>
      <w:ins w:id="416" w:author="Cosimelli, Federica (IT - Roma)" w:date="2014-12-02T19:27:00Z">
        <w:r w:rsidR="003D7FC0" w:rsidRPr="00214A2E">
          <w:rPr>
            <w:sz w:val="22"/>
            <w:szCs w:val="22"/>
          </w:rPr>
          <w:t>art</w:t>
        </w:r>
        <w:r w:rsidR="003D7FC0">
          <w:rPr>
            <w:sz w:val="22"/>
            <w:szCs w:val="22"/>
          </w:rPr>
          <w:t>.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all’articolo 45, paragrafo 1, direttiva </w:t>
      </w:r>
      <w:del w:id="417" w:author="Cosimelli, Federica (IT - Roma)" w:date="2014-12-02T19:27:00Z">
        <w:r w:rsidRPr="00214A2E" w:rsidDel="003D7FC0">
          <w:rPr>
            <w:sz w:val="22"/>
            <w:szCs w:val="22"/>
          </w:rPr>
          <w:delText xml:space="preserve">Ce </w:delText>
        </w:r>
      </w:del>
      <w:ins w:id="418" w:author="Cosimelli, Federica (IT - Roma)" w:date="2014-12-02T19:27:00Z">
        <w:r w:rsidR="003D7FC0" w:rsidRPr="00214A2E">
          <w:rPr>
            <w:sz w:val="22"/>
            <w:szCs w:val="22"/>
          </w:rPr>
          <w:t>C</w:t>
        </w:r>
        <w:r w:rsidR="003D7FC0">
          <w:rPr>
            <w:sz w:val="22"/>
            <w:szCs w:val="22"/>
          </w:rPr>
          <w:t>E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2004/18, è dichiarata singolarmente dagli stessi soggetti in allegato alla presente dichiarazione </w:t>
      </w:r>
    </w:p>
    <w:p w:rsidR="00C70BA1" w:rsidRPr="00214A2E" w:rsidRDefault="00C70BA1" w:rsidP="00517EC9">
      <w:pPr>
        <w:widowControl w:val="0"/>
        <w:tabs>
          <w:tab w:val="num" w:pos="720"/>
          <w:tab w:val="num" w:pos="851"/>
        </w:tabs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c.3)</w:t>
      </w:r>
      <w:r w:rsidRPr="00214A2E">
        <w:rPr>
          <w:sz w:val="22"/>
          <w:szCs w:val="22"/>
        </w:rPr>
        <w:t xml:space="preserve"> che, ai sensi dell’art.</w:t>
      </w:r>
      <w:ins w:id="419" w:author="Cosimelli, Federica (IT - Roma)" w:date="2014-12-02T19:27:00Z">
        <w:r w:rsidR="003D7FC0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38 comma 1, lett. c), secondo periodo del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 xml:space="preserve">. </w:t>
      </w:r>
      <w:r w:rsidR="00CA0A58"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ins w:id="420" w:author="Cosimelli, Federica (IT - Roma)" w:date="2014-12-02T19:27:00Z">
        <w:r w:rsidR="003D7FC0">
          <w:rPr>
            <w:sz w:val="22"/>
            <w:szCs w:val="22"/>
          </w:rPr>
          <w:t>20</w:t>
        </w:r>
      </w:ins>
      <w:r w:rsidRPr="00214A2E">
        <w:rPr>
          <w:sz w:val="22"/>
          <w:szCs w:val="22"/>
        </w:rPr>
        <w:t xml:space="preserve">06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 xml:space="preserve">, per quanto a sua conoscenza, nell’anno antecedente la data della pubblicazione del bando di gara: </w:t>
      </w:r>
    </w:p>
    <w:p w:rsidR="00C70BA1" w:rsidRPr="00214A2E" w:rsidRDefault="00C70BA1" w:rsidP="00517EC9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sono cessati</w:t>
      </w:r>
      <w:r w:rsidRPr="00214A2E">
        <w:rPr>
          <w:b/>
          <w:bCs/>
          <w:sz w:val="22"/>
          <w:szCs w:val="22"/>
        </w:rPr>
        <w:t xml:space="preserve"> </w:t>
      </w:r>
      <w:r w:rsidRPr="00214A2E">
        <w:rPr>
          <w:sz w:val="22"/>
          <w:szCs w:val="22"/>
        </w:rPr>
        <w:t>dalla carica soggetti soci aventi poteri di rappresentanza o di impegnare la studio o aventi qualifica di direttore tecnico;</w:t>
      </w:r>
    </w:p>
    <w:p w:rsidR="00C70BA1" w:rsidRPr="00214A2E" w:rsidRDefault="00C70BA1" w:rsidP="00517EC9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517EC9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sono cessati</w:t>
      </w:r>
      <w:r w:rsidRPr="00214A2E">
        <w:rPr>
          <w:sz w:val="22"/>
          <w:szCs w:val="22"/>
        </w:rPr>
        <w:t xml:space="preserve"> dalla carica societaria i soggetti soci aventi poteri di rappresentanza o di impegnare lo studio </w:t>
      </w:r>
      <w:del w:id="421" w:author="Cosimelli, Federica (IT - Roma)" w:date="2014-12-02T19:27:00Z">
        <w:r w:rsidRPr="00214A2E" w:rsidDel="003D7FC0">
          <w:rPr>
            <w:sz w:val="22"/>
            <w:szCs w:val="22"/>
          </w:rPr>
          <w:delText xml:space="preserve"> </w:delText>
        </w:r>
      </w:del>
      <w:r w:rsidRPr="00214A2E">
        <w:rPr>
          <w:sz w:val="22"/>
          <w:szCs w:val="22"/>
        </w:rPr>
        <w:t>o aventi qualifica di direttore tecnico di seguito elencati</w:t>
      </w: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93"/>
        <w:gridCol w:w="1732"/>
        <w:gridCol w:w="1504"/>
        <w:gridCol w:w="1507"/>
        <w:gridCol w:w="1987"/>
      </w:tblGrid>
      <w:tr w:rsidR="00C70BA1" w:rsidRPr="00214A2E" w:rsidTr="00517EC9">
        <w:tc>
          <w:tcPr>
            <w:tcW w:w="1142" w:type="pct"/>
            <w:shd w:val="clear" w:color="auto" w:fill="BFBFBF"/>
          </w:tcPr>
          <w:p w:rsidR="00C70BA1" w:rsidRPr="00214A2E" w:rsidRDefault="00C70BA1" w:rsidP="00517EC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C70BA1" w:rsidRPr="00214A2E" w:rsidRDefault="00C70BA1" w:rsidP="00517EC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C70BA1" w:rsidRPr="00214A2E" w:rsidRDefault="00C70BA1" w:rsidP="00517EC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C70BA1" w:rsidRPr="00214A2E" w:rsidRDefault="00C70BA1" w:rsidP="00517EC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C70BA1" w:rsidRPr="00214A2E" w:rsidRDefault="00C70BA1" w:rsidP="00517EC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C70BA1" w:rsidRPr="00214A2E" w:rsidTr="00517EC9">
        <w:tc>
          <w:tcPr>
            <w:tcW w:w="1142" w:type="pct"/>
          </w:tcPr>
          <w:p w:rsidR="00C70BA1" w:rsidRPr="00214A2E" w:rsidRDefault="00C70BA1" w:rsidP="00517EC9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C70BA1" w:rsidRPr="00214A2E" w:rsidRDefault="00C70BA1" w:rsidP="00517EC9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C70BA1" w:rsidRPr="00214A2E" w:rsidRDefault="00C70BA1" w:rsidP="00517EC9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C70BA1" w:rsidRPr="00214A2E" w:rsidRDefault="00C70BA1" w:rsidP="00517EC9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C70BA1" w:rsidRPr="00214A2E" w:rsidRDefault="00C70BA1" w:rsidP="00517EC9">
            <w:pPr>
              <w:spacing w:after="120" w:line="360" w:lineRule="auto"/>
              <w:jc w:val="both"/>
            </w:pPr>
          </w:p>
        </w:tc>
      </w:tr>
      <w:tr w:rsidR="00C70BA1" w:rsidRPr="00214A2E" w:rsidTr="00517EC9">
        <w:tc>
          <w:tcPr>
            <w:tcW w:w="1142" w:type="pct"/>
          </w:tcPr>
          <w:p w:rsidR="00C70BA1" w:rsidRPr="00214A2E" w:rsidRDefault="00C70BA1" w:rsidP="00517EC9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993" w:type="pct"/>
          </w:tcPr>
          <w:p w:rsidR="00C70BA1" w:rsidRPr="00214A2E" w:rsidRDefault="00C70BA1" w:rsidP="00517EC9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2" w:type="pct"/>
          </w:tcPr>
          <w:p w:rsidR="00C70BA1" w:rsidRPr="00214A2E" w:rsidRDefault="00C70BA1" w:rsidP="00517EC9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4" w:type="pct"/>
          </w:tcPr>
          <w:p w:rsidR="00C70BA1" w:rsidRPr="00214A2E" w:rsidRDefault="00C70BA1" w:rsidP="00517EC9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1139" w:type="pct"/>
          </w:tcPr>
          <w:p w:rsidR="00C70BA1" w:rsidRPr="00214A2E" w:rsidRDefault="00C70BA1" w:rsidP="00517EC9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</w:tr>
    </w:tbl>
    <w:p w:rsidR="00C70BA1" w:rsidRPr="00214A2E" w:rsidRDefault="00C70BA1" w:rsidP="00517EC9">
      <w:pPr>
        <w:widowControl w:val="0"/>
        <w:spacing w:before="240" w:line="360" w:lineRule="auto"/>
        <w:ind w:left="170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</w:t>
      </w:r>
      <w:r w:rsidRPr="00214A2E">
        <w:rPr>
          <w:rStyle w:val="Rimandonotaapidipagina"/>
          <w:sz w:val="22"/>
          <w:szCs w:val="22"/>
        </w:rPr>
        <w:footnoteReference w:id="32"/>
      </w:r>
      <w:r w:rsidRPr="00214A2E">
        <w:rPr>
          <w:sz w:val="22"/>
          <w:szCs w:val="22"/>
        </w:rPr>
        <w:t>:</w:t>
      </w:r>
    </w:p>
    <w:p w:rsidR="00C70BA1" w:rsidRPr="00214A2E" w:rsidRDefault="00C70BA1" w:rsidP="00517EC9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non sussistono in capo ai soggetti cessati dalla carica nell’anno antecedente alla data della pubblicazione del Bando di gara e sopra indicati condizioni ostative di cui all’art.</w:t>
      </w:r>
      <w:ins w:id="422" w:author="Cosimelli, Federica (IT - Roma)" w:date="2014-12-02T19:27:00Z">
        <w:r w:rsidR="003D7FC0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38, comma 1, lett. c) del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 xml:space="preserve">. </w:t>
      </w:r>
      <w:del w:id="423" w:author="Cosimelli, Federica (IT - Roma)" w:date="2014-12-02T19:27:00Z">
        <w:r w:rsidRPr="00214A2E" w:rsidDel="003D7FC0">
          <w:rPr>
            <w:sz w:val="22"/>
            <w:szCs w:val="22"/>
          </w:rPr>
          <w:delText>12 aprile 2006 n.163</w:delText>
        </w:r>
      </w:del>
      <w:ins w:id="424" w:author="Cosimelli, Federica (IT - Roma)" w:date="2014-12-02T19:27:00Z">
        <w:r w:rsidR="003D7FC0">
          <w:rPr>
            <w:sz w:val="22"/>
            <w:szCs w:val="22"/>
          </w:rPr>
          <w:t>n. 163/2006</w:t>
        </w:r>
      </w:ins>
      <w:r w:rsidRPr="00214A2E">
        <w:rPr>
          <w:sz w:val="22"/>
          <w:szCs w:val="22"/>
        </w:rPr>
        <w:t xml:space="preserve">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 xml:space="preserve"> </w:t>
      </w:r>
    </w:p>
    <w:p w:rsidR="00C70BA1" w:rsidRPr="00214A2E" w:rsidRDefault="00C70BA1" w:rsidP="00517EC9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517EC9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in capo a</w:t>
      </w:r>
      <w:r w:rsidRPr="00214A2E">
        <w:rPr>
          <w:rStyle w:val="Rimandonotaapidipagina"/>
          <w:sz w:val="22"/>
          <w:szCs w:val="22"/>
        </w:rPr>
        <w:footnoteReference w:id="33"/>
      </w:r>
      <w:r w:rsidRPr="00214A2E">
        <w:rPr>
          <w:sz w:val="22"/>
          <w:szCs w:val="22"/>
        </w:rPr>
        <w:t>:</w:t>
      </w: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93"/>
        <w:gridCol w:w="1732"/>
        <w:gridCol w:w="1504"/>
        <w:gridCol w:w="1507"/>
        <w:gridCol w:w="1987"/>
      </w:tblGrid>
      <w:tr w:rsidR="00C70BA1" w:rsidRPr="00214A2E" w:rsidTr="00517EC9">
        <w:tc>
          <w:tcPr>
            <w:tcW w:w="1142" w:type="pct"/>
            <w:shd w:val="clear" w:color="auto" w:fill="BFBFBF"/>
          </w:tcPr>
          <w:p w:rsidR="00C70BA1" w:rsidRPr="00214A2E" w:rsidRDefault="00C70BA1" w:rsidP="00517EC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lastRenderedPageBreak/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C70BA1" w:rsidRPr="00214A2E" w:rsidRDefault="00C70BA1" w:rsidP="00517EC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C70BA1" w:rsidRPr="00214A2E" w:rsidRDefault="00C70BA1" w:rsidP="00517EC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C70BA1" w:rsidRPr="00214A2E" w:rsidRDefault="00C70BA1" w:rsidP="00517EC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C70BA1" w:rsidRPr="00214A2E" w:rsidRDefault="00C70BA1" w:rsidP="00517EC9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C70BA1" w:rsidRPr="00214A2E" w:rsidTr="00517EC9">
        <w:tc>
          <w:tcPr>
            <w:tcW w:w="1142" w:type="pct"/>
          </w:tcPr>
          <w:p w:rsidR="00C70BA1" w:rsidRPr="00214A2E" w:rsidRDefault="00C70BA1" w:rsidP="00517EC9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C70BA1" w:rsidRPr="00214A2E" w:rsidRDefault="00C70BA1" w:rsidP="00517EC9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C70BA1" w:rsidRPr="00214A2E" w:rsidRDefault="00C70BA1" w:rsidP="00517EC9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C70BA1" w:rsidRPr="00214A2E" w:rsidRDefault="00C70BA1" w:rsidP="00517EC9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C70BA1" w:rsidRPr="00214A2E" w:rsidRDefault="00C70BA1" w:rsidP="00517EC9">
            <w:pPr>
              <w:spacing w:after="120" w:line="360" w:lineRule="auto"/>
              <w:jc w:val="both"/>
            </w:pPr>
          </w:p>
        </w:tc>
      </w:tr>
      <w:tr w:rsidR="00C70BA1" w:rsidRPr="00214A2E" w:rsidTr="00517EC9">
        <w:tc>
          <w:tcPr>
            <w:tcW w:w="1142" w:type="pct"/>
          </w:tcPr>
          <w:p w:rsidR="00C70BA1" w:rsidRPr="00214A2E" w:rsidRDefault="00C70BA1" w:rsidP="00517EC9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C70BA1" w:rsidRPr="00214A2E" w:rsidRDefault="00C70BA1" w:rsidP="00517EC9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C70BA1" w:rsidRPr="00214A2E" w:rsidRDefault="00C70BA1" w:rsidP="00517EC9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C70BA1" w:rsidRPr="00214A2E" w:rsidRDefault="00C70BA1" w:rsidP="00517EC9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C70BA1" w:rsidRPr="00214A2E" w:rsidRDefault="00C70BA1" w:rsidP="00517EC9">
            <w:pPr>
              <w:spacing w:after="120" w:line="360" w:lineRule="auto"/>
              <w:jc w:val="both"/>
            </w:pPr>
          </w:p>
        </w:tc>
      </w:tr>
    </w:tbl>
    <w:p w:rsidR="00C70BA1" w:rsidRPr="00214A2E" w:rsidRDefault="00C70BA1" w:rsidP="00517EC9">
      <w:pPr>
        <w:pStyle w:val="Corpodel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le seguenti condizioni ostative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34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C70BA1" w:rsidRPr="00214A2E" w:rsidRDefault="00C70BA1" w:rsidP="00517EC9">
      <w:pPr>
        <w:pStyle w:val="Corpodel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__________________________________________________________________________</w:t>
      </w:r>
    </w:p>
    <w:p w:rsidR="00C70BA1" w:rsidRPr="00214A2E" w:rsidRDefault="00C70BA1" w:rsidP="00517EC9">
      <w:pPr>
        <w:pStyle w:val="Corpodel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ab/>
        <w:t>e che - in tal caso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35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C70BA1" w:rsidRPr="00214A2E" w:rsidRDefault="00C70BA1" w:rsidP="00517EC9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lo studio ha adottato i seguenti atti o misure di completa dissociazione dalla condotta penalmente sanzionata: </w:t>
      </w:r>
    </w:p>
    <w:p w:rsidR="00C70BA1" w:rsidRPr="00214A2E" w:rsidRDefault="00C70BA1" w:rsidP="00517EC9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_____________________________________________________________________</w:t>
      </w:r>
    </w:p>
    <w:p w:rsidR="00C70BA1" w:rsidRPr="00214A2E" w:rsidRDefault="00C70BA1" w:rsidP="00517EC9">
      <w:pPr>
        <w:widowControl w:val="0"/>
        <w:spacing w:after="120" w:line="360" w:lineRule="auto"/>
        <w:ind w:left="1985" w:hanging="425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517EC9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ed è intervenuta la riabilitazione ai sensi </w:t>
      </w:r>
      <w:del w:id="425" w:author="Cosimelli, Federica (IT - Roma)" w:date="2014-12-02T19:44:00Z">
        <w:r w:rsidRPr="00214A2E" w:rsidDel="00EE1819">
          <w:rPr>
            <w:sz w:val="22"/>
            <w:szCs w:val="22"/>
          </w:rPr>
          <w:delText xml:space="preserve">dell’articolo </w:delText>
        </w:r>
      </w:del>
      <w:ins w:id="426" w:author="Cosimelli, Federica (IT - Roma)" w:date="2014-12-02T19:44:00Z">
        <w:r w:rsidR="00EE1819" w:rsidRPr="00214A2E">
          <w:rPr>
            <w:sz w:val="22"/>
            <w:szCs w:val="22"/>
          </w:rPr>
          <w:t>dell’art</w:t>
        </w:r>
        <w:r w:rsidR="00EE1819">
          <w:rPr>
            <w:sz w:val="22"/>
            <w:szCs w:val="22"/>
          </w:rPr>
          <w:t>.</w:t>
        </w:r>
      </w:ins>
      <w:r w:rsidRPr="00214A2E">
        <w:rPr>
          <w:sz w:val="22"/>
          <w:szCs w:val="22"/>
        </w:rPr>
        <w:t>178 del c.p.</w:t>
      </w:r>
      <w:del w:id="427" w:author="Lumaca, Roberta (IT - Roma)" w:date="2014-12-03T19:47:00Z">
        <w:r w:rsidRPr="00214A2E" w:rsidDel="00720692">
          <w:rPr>
            <w:sz w:val="22"/>
            <w:szCs w:val="22"/>
          </w:rPr>
          <w:delText>p.</w:delText>
        </w:r>
      </w:del>
      <w:r w:rsidRPr="00214A2E">
        <w:rPr>
          <w:sz w:val="22"/>
          <w:szCs w:val="22"/>
        </w:rPr>
        <w:t>/l’estinzione del reato e dei suoi effetti ai sensi dell’art.</w:t>
      </w:r>
      <w:ins w:id="428" w:author="Cosimelli, Federica (IT - Roma)" w:date="2014-12-02T19:44:00Z">
        <w:r w:rsidR="00EE1819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445, comma 2 del </w:t>
      </w:r>
      <w:proofErr w:type="spellStart"/>
      <w:r w:rsidRPr="00214A2E">
        <w:rPr>
          <w:sz w:val="22"/>
          <w:szCs w:val="22"/>
        </w:rPr>
        <w:t>c.p.p.</w:t>
      </w:r>
      <w:proofErr w:type="spellEnd"/>
    </w:p>
    <w:p w:rsidR="00E318DA" w:rsidRDefault="00C70BA1" w:rsidP="00E318DA">
      <w:pPr>
        <w:pStyle w:val="Paragrafoelenco"/>
        <w:widowControl w:val="0"/>
        <w:numPr>
          <w:ilvl w:val="0"/>
          <w:numId w:val="41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E318DA">
        <w:rPr>
          <w:iCs/>
          <w:sz w:val="22"/>
          <w:szCs w:val="22"/>
        </w:rPr>
        <w:t>che non ha violato il divieto di intestazione fiduciaria posto dall’art.17 della legge del 19 marzo 1990, n.55;</w:t>
      </w:r>
    </w:p>
    <w:p w:rsidR="00E318DA" w:rsidRPr="00E318DA" w:rsidRDefault="00C70BA1" w:rsidP="00E318DA">
      <w:pPr>
        <w:pStyle w:val="Paragrafoelenco"/>
        <w:widowControl w:val="0"/>
        <w:numPr>
          <w:ilvl w:val="0"/>
          <w:numId w:val="41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E318DA">
        <w:rPr>
          <w:sz w:val="22"/>
          <w:szCs w:val="22"/>
        </w:rPr>
        <w:t>che non ha commesso gravi infrazioni debitamente accertate alle norme in materia di sicurezza ed ad ogni altro obbligo derivante dai rapporti di lavoro, risultanti dai dati in possesso dell’Osservatorio;</w:t>
      </w:r>
    </w:p>
    <w:p w:rsidR="00E318DA" w:rsidRPr="00E318DA" w:rsidRDefault="00C70BA1" w:rsidP="00E318DA">
      <w:pPr>
        <w:pStyle w:val="Paragrafoelenco"/>
        <w:widowControl w:val="0"/>
        <w:numPr>
          <w:ilvl w:val="0"/>
          <w:numId w:val="41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E318DA">
        <w:rPr>
          <w:sz w:val="22"/>
          <w:szCs w:val="22"/>
        </w:rPr>
        <w:t xml:space="preserve">che </w:t>
      </w:r>
      <w:r w:rsidRPr="00E318DA">
        <w:rPr>
          <w:i/>
          <w:iCs/>
          <w:sz w:val="22"/>
          <w:szCs w:val="22"/>
        </w:rPr>
        <w:t xml:space="preserve"> </w:t>
      </w:r>
      <w:r w:rsidRPr="00E318DA">
        <w:rPr>
          <w:sz w:val="22"/>
          <w:szCs w:val="22"/>
        </w:rPr>
        <w:t>non ha commesso grave negligenza o malafede nell'esecuzione delle prestazioni affidate da SCR Piemonte S.p.A. o che non ha commesso un errore grave nell’esercizio della propria attività professionale;</w:t>
      </w:r>
    </w:p>
    <w:p w:rsidR="00C70BA1" w:rsidRPr="00E318DA" w:rsidRDefault="00C70BA1" w:rsidP="00E318DA">
      <w:pPr>
        <w:pStyle w:val="Paragrafoelenco"/>
        <w:widowControl w:val="0"/>
        <w:numPr>
          <w:ilvl w:val="0"/>
          <w:numId w:val="41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E318DA">
        <w:rPr>
          <w:sz w:val="22"/>
          <w:szCs w:val="22"/>
        </w:rPr>
        <w:t xml:space="preserve">che </w:t>
      </w:r>
      <w:r w:rsidRPr="00E318DA">
        <w:rPr>
          <w:i/>
          <w:iCs/>
          <w:sz w:val="22"/>
          <w:szCs w:val="22"/>
        </w:rPr>
        <w:t xml:space="preserve"> </w:t>
      </w:r>
      <w:r w:rsidRPr="00E318DA">
        <w:rPr>
          <w:sz w:val="22"/>
          <w:szCs w:val="22"/>
        </w:rPr>
        <w:t>non ha commesso violazioni gravi</w:t>
      </w:r>
      <w:r w:rsidRPr="00214A2E">
        <w:rPr>
          <w:rStyle w:val="Rimandonotaapidipagina"/>
          <w:sz w:val="22"/>
          <w:szCs w:val="22"/>
        </w:rPr>
        <w:footnoteReference w:id="36"/>
      </w:r>
      <w:r w:rsidRPr="00E318DA">
        <w:rPr>
          <w:sz w:val="22"/>
          <w:szCs w:val="22"/>
        </w:rPr>
        <w:t xml:space="preserve"> definitivamente accertate, rispetto agli obblighi relativi al pagamento delle imposte e tasse, secondo la legislazione italiana o quella dello Stato in cui è stabilita; l’Ufficio dell’Agenzia delle Entrate competente è il seguente: </w:t>
      </w:r>
    </w:p>
    <w:p w:rsidR="00C70BA1" w:rsidRPr="00214A2E" w:rsidRDefault="00C70BA1" w:rsidP="00D26D0C">
      <w:pPr>
        <w:widowControl w:val="0"/>
        <w:tabs>
          <w:tab w:val="left" w:pos="851"/>
        </w:tabs>
        <w:spacing w:line="360" w:lineRule="auto"/>
        <w:ind w:left="49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</w:t>
      </w:r>
    </w:p>
    <w:p w:rsidR="00C70BA1" w:rsidRPr="00214A2E" w:rsidRDefault="00C70BA1" w:rsidP="00517EC9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g1)</w:t>
      </w:r>
      <w:r w:rsidRPr="00214A2E">
        <w:rPr>
          <w:b/>
          <w:sz w:val="22"/>
          <w:szCs w:val="22"/>
        </w:rPr>
        <w:tab/>
      </w:r>
      <w:r w:rsidRPr="00214A2E">
        <w:rPr>
          <w:sz w:val="22"/>
          <w:szCs w:val="22"/>
        </w:rPr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condono/i riferito/i alla/e violazioni fiscali di seguito indicata/e: </w:t>
      </w:r>
    </w:p>
    <w:p w:rsidR="00E318DA" w:rsidRDefault="00C70BA1" w:rsidP="00E318DA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ab/>
        <w:t>______</w:t>
      </w:r>
      <w:r w:rsidRPr="00214A2E">
        <w:rPr>
          <w:sz w:val="22"/>
          <w:szCs w:val="22"/>
        </w:rPr>
        <w:t>___________________________________________________________________</w:t>
      </w:r>
    </w:p>
    <w:p w:rsidR="00E318DA" w:rsidRDefault="00C70BA1" w:rsidP="00CA0A58">
      <w:pPr>
        <w:pStyle w:val="Paragrafoelenco"/>
        <w:widowControl w:val="0"/>
        <w:numPr>
          <w:ilvl w:val="0"/>
          <w:numId w:val="41"/>
        </w:numPr>
        <w:tabs>
          <w:tab w:val="num" w:pos="720"/>
        </w:tabs>
        <w:spacing w:after="120" w:line="360" w:lineRule="auto"/>
        <w:ind w:left="1213"/>
        <w:jc w:val="both"/>
        <w:rPr>
          <w:sz w:val="22"/>
          <w:szCs w:val="22"/>
        </w:rPr>
      </w:pPr>
      <w:r w:rsidRPr="00E318DA">
        <w:rPr>
          <w:sz w:val="22"/>
          <w:szCs w:val="22"/>
        </w:rPr>
        <w:lastRenderedPageBreak/>
        <w:t>che, ai sensi del comma 1-ter, non risulta avere l’iscrizione nel casellario informatico di cui all’articolo 7, comma 10</w:t>
      </w:r>
      <w:ins w:id="429" w:author="Cosimelli, Federica (IT - Roma)" w:date="2014-12-02T19:44:00Z">
        <w:r w:rsidR="00EE1819">
          <w:rPr>
            <w:sz w:val="22"/>
            <w:szCs w:val="22"/>
          </w:rPr>
          <w:t xml:space="preserve"> </w:t>
        </w:r>
        <w:r w:rsidR="00EE1819" w:rsidRPr="00214A2E">
          <w:rPr>
            <w:iCs/>
            <w:color w:val="000000"/>
            <w:sz w:val="22"/>
            <w:szCs w:val="22"/>
          </w:rPr>
          <w:t xml:space="preserve">D. </w:t>
        </w:r>
        <w:proofErr w:type="spellStart"/>
        <w:r w:rsidR="00EE1819" w:rsidRPr="00214A2E">
          <w:rPr>
            <w:iCs/>
            <w:color w:val="000000"/>
            <w:sz w:val="22"/>
            <w:szCs w:val="22"/>
          </w:rPr>
          <w:t>Lgs</w:t>
        </w:r>
        <w:proofErr w:type="spellEnd"/>
        <w:r w:rsidR="00EE1819" w:rsidRPr="00214A2E">
          <w:rPr>
            <w:iCs/>
            <w:color w:val="000000"/>
            <w:sz w:val="22"/>
            <w:szCs w:val="22"/>
          </w:rPr>
          <w:t>.</w:t>
        </w:r>
        <w:r w:rsidR="00EE1819">
          <w:rPr>
            <w:iCs/>
            <w:color w:val="000000"/>
            <w:sz w:val="22"/>
            <w:szCs w:val="22"/>
          </w:rPr>
          <w:t xml:space="preserve"> n.</w:t>
        </w:r>
        <w:r w:rsidR="00EE1819" w:rsidRPr="00214A2E">
          <w:rPr>
            <w:iCs/>
            <w:color w:val="000000"/>
            <w:sz w:val="22"/>
            <w:szCs w:val="22"/>
          </w:rPr>
          <w:t xml:space="preserve"> 163/</w:t>
        </w:r>
        <w:r w:rsidR="00EE1819">
          <w:rPr>
            <w:iCs/>
            <w:color w:val="000000"/>
            <w:sz w:val="22"/>
            <w:szCs w:val="22"/>
          </w:rPr>
          <w:t>20</w:t>
        </w:r>
        <w:r w:rsidR="00EE1819" w:rsidRPr="00214A2E">
          <w:rPr>
            <w:iCs/>
            <w:color w:val="000000"/>
            <w:sz w:val="22"/>
            <w:szCs w:val="22"/>
          </w:rPr>
          <w:t xml:space="preserve">06 </w:t>
        </w:r>
        <w:proofErr w:type="spellStart"/>
        <w:r w:rsidR="00EE1819">
          <w:rPr>
            <w:iCs/>
            <w:color w:val="000000"/>
            <w:sz w:val="22"/>
            <w:szCs w:val="22"/>
          </w:rPr>
          <w:t>s.m.i.</w:t>
        </w:r>
      </w:ins>
      <w:proofErr w:type="spellEnd"/>
      <w:r w:rsidRPr="00E318DA">
        <w:rPr>
          <w:sz w:val="22"/>
          <w:szCs w:val="22"/>
        </w:rPr>
        <w:t>, per aver presentato falsa dichiarazione o falsa documentazione in merito a requisiti e condizioni rilevanti per la partecipazione a procedure di gara e per l’affidamento dei subappalti;</w:t>
      </w:r>
    </w:p>
    <w:p w:rsidR="00E318DA" w:rsidRDefault="00E318DA" w:rsidP="00CA0A58">
      <w:pPr>
        <w:pStyle w:val="Paragrafoelenco"/>
        <w:widowControl w:val="0"/>
        <w:spacing w:after="120" w:line="360" w:lineRule="auto"/>
        <w:ind w:left="1213"/>
        <w:jc w:val="both"/>
        <w:rPr>
          <w:sz w:val="22"/>
          <w:szCs w:val="22"/>
        </w:rPr>
      </w:pPr>
    </w:p>
    <w:p w:rsidR="00C70BA1" w:rsidRPr="00E318DA" w:rsidRDefault="00C70BA1" w:rsidP="00CA0A58">
      <w:pPr>
        <w:pStyle w:val="Paragrafoelenco"/>
        <w:widowControl w:val="0"/>
        <w:numPr>
          <w:ilvl w:val="0"/>
          <w:numId w:val="41"/>
        </w:numPr>
        <w:tabs>
          <w:tab w:val="num" w:pos="720"/>
        </w:tabs>
        <w:spacing w:after="120" w:line="360" w:lineRule="auto"/>
        <w:ind w:left="1213"/>
        <w:jc w:val="both"/>
        <w:rPr>
          <w:sz w:val="22"/>
          <w:szCs w:val="22"/>
        </w:rPr>
      </w:pPr>
      <w:r w:rsidRPr="00E318DA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37"/>
      </w:r>
      <w:r w:rsidRPr="00E318DA">
        <w:rPr>
          <w:sz w:val="22"/>
          <w:szCs w:val="22"/>
        </w:rPr>
        <w:t>, definitivamente accertate, alle norme in materia di contributi previdenziali ed assistenziali, secondo la legislazione italiana o dello Stato in cui è stabilita;</w:t>
      </w:r>
    </w:p>
    <w:p w:rsidR="00C70BA1" w:rsidRPr="00214A2E" w:rsidRDefault="00C70BA1" w:rsidP="00E318DA">
      <w:pPr>
        <w:widowControl w:val="0"/>
        <w:spacing w:after="120" w:line="360" w:lineRule="auto"/>
        <w:ind w:left="1843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i1)</w:t>
      </w:r>
      <w:r w:rsidRPr="00214A2E">
        <w:rPr>
          <w:sz w:val="22"/>
          <w:szCs w:val="22"/>
        </w:rPr>
        <w:tab/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in materia di contributi previdenziali di seguito indicata/e __________________________________________________________________</w:t>
      </w:r>
      <w:r w:rsidRPr="00214A2E">
        <w:rPr>
          <w:sz w:val="22"/>
          <w:szCs w:val="22"/>
        </w:rPr>
        <w:br/>
      </w:r>
    </w:p>
    <w:p w:rsidR="00C70BA1" w:rsidRPr="00E318DA" w:rsidRDefault="00C70BA1" w:rsidP="00E318DA">
      <w:pPr>
        <w:pStyle w:val="Paragrafoelenco"/>
        <w:widowControl w:val="0"/>
        <w:numPr>
          <w:ilvl w:val="0"/>
          <w:numId w:val="42"/>
        </w:numPr>
        <w:tabs>
          <w:tab w:val="left" w:pos="851"/>
        </w:tabs>
        <w:spacing w:after="120" w:line="360" w:lineRule="auto"/>
        <w:jc w:val="both"/>
        <w:rPr>
          <w:sz w:val="22"/>
          <w:szCs w:val="22"/>
        </w:rPr>
      </w:pPr>
      <w:r w:rsidRPr="00E318DA">
        <w:rPr>
          <w:sz w:val="22"/>
          <w:szCs w:val="22"/>
        </w:rPr>
        <w:t xml:space="preserve">che, in applicazione della </w:t>
      </w:r>
      <w:del w:id="431" w:author="Cosimelli, Federica (IT - Roma)" w:date="2014-12-02T19:44:00Z">
        <w:r w:rsidRPr="00E318DA" w:rsidDel="00EE1819">
          <w:rPr>
            <w:sz w:val="22"/>
            <w:szCs w:val="22"/>
          </w:rPr>
          <w:delText xml:space="preserve">legge </w:delText>
        </w:r>
      </w:del>
      <w:ins w:id="432" w:author="Cosimelli, Federica (IT - Roma)" w:date="2014-12-02T19:44:00Z">
        <w:r w:rsidR="00EE1819">
          <w:rPr>
            <w:sz w:val="22"/>
            <w:szCs w:val="22"/>
          </w:rPr>
          <w:t>L. n.</w:t>
        </w:r>
        <w:r w:rsidR="00EE1819" w:rsidRPr="00E318DA">
          <w:rPr>
            <w:sz w:val="22"/>
            <w:szCs w:val="22"/>
          </w:rPr>
          <w:t xml:space="preserve"> </w:t>
        </w:r>
      </w:ins>
      <w:r w:rsidRPr="00E318DA">
        <w:rPr>
          <w:sz w:val="22"/>
          <w:szCs w:val="22"/>
        </w:rPr>
        <w:t>68/1999 (norme sul diritto al lavoro dei disabili), occupa un numero di dipendenti</w:t>
      </w:r>
      <w:ins w:id="433" w:author="Cosimelli, Federica (IT - Roma)" w:date="2014-12-02T19:44:00Z">
        <w:r w:rsidR="00EE1819">
          <w:rPr>
            <w:sz w:val="22"/>
            <w:szCs w:val="22"/>
          </w:rPr>
          <w:t xml:space="preserve">: </w:t>
        </w:r>
      </w:ins>
      <w:del w:id="434" w:author="Cosimelli, Federica (IT - Roma)" w:date="2014-12-02T19:44:00Z">
        <w:r w:rsidRPr="00E318DA" w:rsidDel="00EE1819">
          <w:rPr>
            <w:sz w:val="22"/>
            <w:szCs w:val="22"/>
          </w:rPr>
          <w:delText xml:space="preserve"> (art.38 lett. l D. Lgs. 163/2006 e s.m.i.):</w:delText>
        </w:r>
      </w:del>
    </w:p>
    <w:p w:rsidR="00C70BA1" w:rsidRPr="00214A2E" w:rsidRDefault="00C70BA1" w:rsidP="00517EC9">
      <w:pPr>
        <w:spacing w:after="120" w:line="360" w:lineRule="auto"/>
        <w:ind w:left="1440"/>
        <w:jc w:val="both"/>
        <w:rPr>
          <w:b/>
          <w:bCs/>
          <w:i/>
          <w:iCs/>
          <w:color w:val="000000"/>
          <w:sz w:val="22"/>
          <w:szCs w:val="22"/>
        </w:rPr>
      </w:pPr>
      <w:r w:rsidRPr="00214A2E">
        <w:rPr>
          <w:b/>
          <w:bCs/>
          <w:i/>
          <w:iCs/>
          <w:color w:val="000000"/>
          <w:sz w:val="22"/>
          <w:szCs w:val="22"/>
        </w:rPr>
        <w:t>[barrare la casella che interessa]</w:t>
      </w:r>
    </w:p>
    <w:p w:rsidR="00C70BA1" w:rsidRPr="00214A2E" w:rsidRDefault="00C70BA1" w:rsidP="00517EC9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inferiore a 15 (quindici) e pertanto non è soggetto agli obblighi di cui alla predetta legge; </w:t>
      </w:r>
    </w:p>
    <w:p w:rsidR="00C70BA1" w:rsidRPr="00214A2E" w:rsidRDefault="00C70BA1" w:rsidP="00517EC9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517EC9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pari o superiore a 15 (quindici) e inferiore a 35 (trentacinque) ma non ha effettuato nuove assunzioni a tempo indeterminato dopo il 18 gennaio 2000 e pertanto non è soggetta agli obblighi di cui alla predetta legge;</w:t>
      </w:r>
    </w:p>
    <w:p w:rsidR="00C70BA1" w:rsidRPr="00214A2E" w:rsidRDefault="00C70BA1" w:rsidP="00517EC9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517EC9">
      <w:pPr>
        <w:spacing w:after="120" w:line="360" w:lineRule="auto"/>
        <w:ind w:left="2127" w:hanging="426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pari o superiore a 15 (quindici) e attesta l’ottemperanza agli obblighi di cui alla predetta legge; sede Ufficio di competenza ______________________ </w:t>
      </w:r>
      <w:r w:rsidRPr="00214A2E">
        <w:rPr>
          <w:b/>
          <w:bCs/>
          <w:i/>
          <w:iCs/>
          <w:color w:val="000000"/>
          <w:sz w:val="22"/>
          <w:szCs w:val="22"/>
        </w:rPr>
        <w:t>[indicare l’ufficio competente]</w:t>
      </w:r>
    </w:p>
    <w:p w:rsidR="00C70BA1" w:rsidRPr="00214A2E" w:rsidRDefault="00C70BA1" w:rsidP="00E318DA">
      <w:pPr>
        <w:widowControl w:val="0"/>
        <w:numPr>
          <w:ilvl w:val="0"/>
          <w:numId w:val="42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nei propri confronti non è stata applicata alcuna:</w:t>
      </w:r>
    </w:p>
    <w:p w:rsidR="00C70BA1" w:rsidRPr="00214A2E" w:rsidRDefault="00C70BA1" w:rsidP="00517EC9">
      <w:pPr>
        <w:widowControl w:val="0"/>
        <w:numPr>
          <w:ilvl w:val="0"/>
          <w:numId w:val="23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sanzione </w:t>
      </w:r>
      <w:proofErr w:type="spellStart"/>
      <w:r w:rsidRPr="00214A2E">
        <w:rPr>
          <w:sz w:val="22"/>
          <w:szCs w:val="22"/>
        </w:rPr>
        <w:t>interdittiva</w:t>
      </w:r>
      <w:proofErr w:type="spellEnd"/>
      <w:r w:rsidRPr="00214A2E">
        <w:rPr>
          <w:sz w:val="22"/>
          <w:szCs w:val="22"/>
        </w:rPr>
        <w:t xml:space="preserve"> di cui all’art.9, comma 2, lettera c), del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>. n.</w:t>
      </w:r>
      <w:ins w:id="435" w:author="Cosimelli, Federica (IT - Roma)" w:date="2014-12-02T19:44:00Z">
        <w:r w:rsidR="00EE1819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231/2001;</w:t>
      </w:r>
    </w:p>
    <w:p w:rsidR="00C70BA1" w:rsidRPr="00214A2E" w:rsidRDefault="00C70BA1" w:rsidP="00517EC9">
      <w:pPr>
        <w:widowControl w:val="0"/>
        <w:numPr>
          <w:ilvl w:val="0"/>
          <w:numId w:val="23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altra sanzione che comporti il divieto di contrarre con la Pubblica Amministrazione compresi i provvedimenti </w:t>
      </w:r>
      <w:proofErr w:type="spellStart"/>
      <w:r w:rsidRPr="00214A2E">
        <w:rPr>
          <w:sz w:val="22"/>
          <w:szCs w:val="22"/>
        </w:rPr>
        <w:t>interdittivi</w:t>
      </w:r>
      <w:proofErr w:type="spellEnd"/>
      <w:r w:rsidRPr="00214A2E">
        <w:rPr>
          <w:sz w:val="22"/>
          <w:szCs w:val="22"/>
        </w:rPr>
        <w:t xml:space="preserve"> di cui all'art.14, comma 1 del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 xml:space="preserve">. </w:t>
      </w:r>
      <w:ins w:id="436" w:author="Cosimelli, Federica (IT - Roma)" w:date="2014-12-02T19:44:00Z">
        <w:r w:rsidR="00EE1819">
          <w:rPr>
            <w:sz w:val="22"/>
            <w:szCs w:val="22"/>
          </w:rPr>
          <w:t xml:space="preserve">n. </w:t>
        </w:r>
      </w:ins>
      <w:r w:rsidRPr="00214A2E">
        <w:rPr>
          <w:sz w:val="22"/>
          <w:szCs w:val="22"/>
        </w:rPr>
        <w:t>81/2008;</w:t>
      </w:r>
    </w:p>
    <w:p w:rsidR="00C70BA1" w:rsidRPr="00214A2E" w:rsidRDefault="00C70BA1" w:rsidP="00517EC9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 w:rsidR="00CA0A58">
        <w:rPr>
          <w:b/>
          <w:sz w:val="22"/>
          <w:szCs w:val="22"/>
        </w:rPr>
        <w:t>-</w:t>
      </w:r>
      <w:r w:rsidRPr="00214A2E">
        <w:rPr>
          <w:b/>
          <w:sz w:val="22"/>
          <w:szCs w:val="22"/>
        </w:rPr>
        <w:t>bis)</w:t>
      </w:r>
      <w:r w:rsidRPr="00214A2E">
        <w:rPr>
          <w:sz w:val="22"/>
          <w:szCs w:val="22"/>
        </w:rPr>
        <w:tab/>
        <w:t>che nei propri confronti ai sensi dell'articolo 40, comma 9-quater</w:t>
      </w:r>
      <w:ins w:id="437" w:author="Cosimelli, Federica (IT - Roma)" w:date="2014-12-02T19:28:00Z">
        <w:r w:rsidR="003D7FC0">
          <w:rPr>
            <w:sz w:val="22"/>
            <w:szCs w:val="22"/>
          </w:rPr>
          <w:t xml:space="preserve"> </w:t>
        </w:r>
        <w:proofErr w:type="spellStart"/>
        <w:r w:rsidR="003D7FC0">
          <w:rPr>
            <w:sz w:val="22"/>
            <w:szCs w:val="22"/>
          </w:rPr>
          <w:t>D.Lgs.</w:t>
        </w:r>
        <w:proofErr w:type="spellEnd"/>
        <w:r w:rsidR="003D7FC0">
          <w:rPr>
            <w:sz w:val="22"/>
            <w:szCs w:val="22"/>
          </w:rPr>
          <w:t xml:space="preserve"> </w:t>
        </w:r>
      </w:ins>
      <w:ins w:id="438" w:author="Cosimelli, Federica (IT - Roma)" w:date="2014-12-02T19:29:00Z">
        <w:r w:rsidR="003D7FC0">
          <w:rPr>
            <w:sz w:val="22"/>
            <w:szCs w:val="22"/>
          </w:rPr>
          <w:t xml:space="preserve">n. </w:t>
        </w:r>
      </w:ins>
      <w:ins w:id="439" w:author="Cosimelli, Federica (IT - Roma)" w:date="2014-12-02T19:28:00Z">
        <w:r w:rsidR="003D7FC0">
          <w:rPr>
            <w:sz w:val="22"/>
            <w:szCs w:val="22"/>
          </w:rPr>
          <w:t>163/2006</w:t>
        </w:r>
      </w:ins>
      <w:ins w:id="440" w:author="Cosimelli, Federica (IT - Roma)" w:date="2014-12-02T19:44:00Z">
        <w:r w:rsidR="00EE1819">
          <w:rPr>
            <w:sz w:val="22"/>
            <w:szCs w:val="22"/>
          </w:rPr>
          <w:t xml:space="preserve"> </w:t>
        </w:r>
        <w:proofErr w:type="spellStart"/>
        <w:r w:rsidR="00EE1819">
          <w:rPr>
            <w:sz w:val="22"/>
            <w:szCs w:val="22"/>
          </w:rPr>
          <w:t>s.m.i.</w:t>
        </w:r>
      </w:ins>
      <w:proofErr w:type="spellEnd"/>
      <w:r w:rsidRPr="00214A2E">
        <w:rPr>
          <w:sz w:val="22"/>
          <w:szCs w:val="22"/>
        </w:rPr>
        <w:t xml:space="preserve">, </w:t>
      </w:r>
      <w:r w:rsidRPr="00214A2E">
        <w:rPr>
          <w:sz w:val="22"/>
          <w:szCs w:val="22"/>
        </w:rPr>
        <w:lastRenderedPageBreak/>
        <w:t>non risulta l'iscrizione nel casellario informatico di cui all'articolo 7, comma 10</w:t>
      </w:r>
      <w:ins w:id="441" w:author="Lumaca, Roberta (IT - Roma)" w:date="2014-12-03T19:48:00Z">
        <w:r w:rsidR="00225EFD">
          <w:rPr>
            <w:sz w:val="22"/>
            <w:szCs w:val="22"/>
          </w:rPr>
          <w:t>,</w:t>
        </w:r>
      </w:ins>
      <w:ins w:id="442" w:author="Cosimelli, Federica (IT - Roma)" w:date="2014-12-02T19:29:00Z">
        <w:r w:rsidR="003D7FC0">
          <w:rPr>
            <w:sz w:val="22"/>
            <w:szCs w:val="22"/>
          </w:rPr>
          <w:t xml:space="preserve"> </w:t>
        </w:r>
        <w:proofErr w:type="spellStart"/>
        <w:r w:rsidR="003D7FC0">
          <w:rPr>
            <w:sz w:val="22"/>
            <w:szCs w:val="22"/>
          </w:rPr>
          <w:t>D.Lgs.</w:t>
        </w:r>
        <w:proofErr w:type="spellEnd"/>
        <w:r w:rsidR="003D7FC0">
          <w:rPr>
            <w:sz w:val="22"/>
            <w:szCs w:val="22"/>
          </w:rPr>
          <w:t xml:space="preserve"> n 163/2006</w:t>
        </w:r>
      </w:ins>
      <w:ins w:id="443" w:author="Cosimelli, Federica (IT - Roma)" w:date="2014-12-02T19:45:00Z">
        <w:r w:rsidR="00EE1819">
          <w:rPr>
            <w:sz w:val="22"/>
            <w:szCs w:val="22"/>
          </w:rPr>
          <w:t xml:space="preserve"> </w:t>
        </w:r>
        <w:proofErr w:type="spellStart"/>
        <w:r w:rsidR="00EE1819">
          <w:rPr>
            <w:sz w:val="22"/>
            <w:szCs w:val="22"/>
          </w:rPr>
          <w:t>s.m.i.</w:t>
        </w:r>
      </w:ins>
      <w:proofErr w:type="spellEnd"/>
      <w:r w:rsidRPr="00214A2E">
        <w:rPr>
          <w:sz w:val="22"/>
          <w:szCs w:val="22"/>
        </w:rPr>
        <w:t>, per aver presentato falsa dichiarazione;</w:t>
      </w:r>
    </w:p>
    <w:p w:rsidR="00C70BA1" w:rsidRPr="00214A2E" w:rsidRDefault="00C70BA1" w:rsidP="00517EC9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proofErr w:type="spellStart"/>
      <w:r w:rsidRPr="00214A2E">
        <w:rPr>
          <w:b/>
          <w:sz w:val="22"/>
          <w:szCs w:val="22"/>
        </w:rPr>
        <w:t>m</w:t>
      </w:r>
      <w:r w:rsidR="00CA0A58">
        <w:rPr>
          <w:b/>
          <w:sz w:val="22"/>
          <w:szCs w:val="22"/>
        </w:rPr>
        <w:t>-</w:t>
      </w:r>
      <w:r w:rsidRPr="00214A2E">
        <w:rPr>
          <w:b/>
          <w:sz w:val="22"/>
          <w:szCs w:val="22"/>
        </w:rPr>
        <w:t>ter</w:t>
      </w:r>
      <w:proofErr w:type="spellEnd"/>
      <w:r w:rsidRPr="00214A2E">
        <w:rPr>
          <w:b/>
          <w:sz w:val="22"/>
          <w:szCs w:val="22"/>
        </w:rPr>
        <w:t>)</w:t>
      </w:r>
      <w:r w:rsidRPr="00214A2E">
        <w:rPr>
          <w:sz w:val="22"/>
          <w:szCs w:val="22"/>
        </w:rPr>
        <w:tab/>
        <w:t>che:</w:t>
      </w:r>
    </w:p>
    <w:p w:rsidR="00C70BA1" w:rsidRPr="00214A2E" w:rsidRDefault="00C70BA1" w:rsidP="00517EC9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proofErr w:type="spellStart"/>
      <w:r w:rsidRPr="00214A2E">
        <w:rPr>
          <w:b/>
          <w:sz w:val="22"/>
          <w:szCs w:val="22"/>
        </w:rPr>
        <w:t>m</w:t>
      </w:r>
      <w:r w:rsidR="00CA0A58">
        <w:rPr>
          <w:b/>
          <w:sz w:val="22"/>
          <w:szCs w:val="22"/>
        </w:rPr>
        <w:t>-</w:t>
      </w:r>
      <w:r w:rsidRPr="00214A2E">
        <w:rPr>
          <w:b/>
          <w:sz w:val="22"/>
          <w:szCs w:val="22"/>
        </w:rPr>
        <w:t>ter</w:t>
      </w:r>
      <w:proofErr w:type="spellEnd"/>
      <w:r w:rsidRPr="00214A2E">
        <w:rPr>
          <w:b/>
          <w:sz w:val="22"/>
          <w:szCs w:val="22"/>
        </w:rPr>
        <w:t>.1)</w:t>
      </w:r>
      <w:r w:rsidRPr="00214A2E">
        <w:rPr>
          <w:sz w:val="22"/>
          <w:szCs w:val="22"/>
        </w:rPr>
        <w:tab/>
        <w:t>nei propri confronti non ricorre la causa di esclusione di cui all’art.</w:t>
      </w:r>
      <w:ins w:id="444" w:author="Cosimelli, Federica (IT - Roma)" w:date="2014-12-02T19:29:00Z">
        <w:r w:rsidR="003D7FC0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38 c. 1  lett. </w:t>
      </w:r>
      <w:proofErr w:type="spellStart"/>
      <w:r w:rsidRPr="00214A2E">
        <w:rPr>
          <w:sz w:val="22"/>
          <w:szCs w:val="22"/>
        </w:rPr>
        <w:t>m</w:t>
      </w:r>
      <w:ins w:id="445" w:author="Lumaca, Roberta (IT - Roma)" w:date="2014-12-03T19:49:00Z">
        <w:r w:rsidR="00225EFD">
          <w:rPr>
            <w:sz w:val="22"/>
            <w:szCs w:val="22"/>
          </w:rPr>
          <w:t>-</w:t>
        </w:r>
      </w:ins>
      <w:r w:rsidRPr="00214A2E">
        <w:rPr>
          <w:sz w:val="22"/>
          <w:szCs w:val="22"/>
        </w:rPr>
        <w:t>ter</w:t>
      </w:r>
      <w:proofErr w:type="spellEnd"/>
      <w:r w:rsidRPr="00214A2E">
        <w:rPr>
          <w:sz w:val="22"/>
          <w:szCs w:val="22"/>
        </w:rPr>
        <w:t xml:space="preserve">) del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 xml:space="preserve">. </w:t>
      </w:r>
      <w:ins w:id="446" w:author="Cosimelli, Federica (IT - Roma)" w:date="2014-12-02T19:45:00Z">
        <w:r w:rsidR="00EE1819">
          <w:rPr>
            <w:sz w:val="22"/>
            <w:szCs w:val="22"/>
          </w:rPr>
          <w:t>n</w:t>
        </w:r>
      </w:ins>
      <w:ins w:id="447" w:author="Cosimelli, Federica (IT - Roma)" w:date="2014-12-02T19:29:00Z">
        <w:r w:rsidR="003D7FC0">
          <w:rPr>
            <w:sz w:val="22"/>
            <w:szCs w:val="22"/>
          </w:rPr>
          <w:t xml:space="preserve">. </w:t>
        </w:r>
      </w:ins>
      <w:r w:rsidRPr="00214A2E">
        <w:rPr>
          <w:sz w:val="22"/>
          <w:szCs w:val="22"/>
        </w:rPr>
        <w:t>163/</w:t>
      </w:r>
      <w:ins w:id="448" w:author="Cosimelli, Federica (IT - Roma)" w:date="2014-12-02T19:29:00Z">
        <w:r w:rsidR="003D7FC0">
          <w:rPr>
            <w:sz w:val="22"/>
            <w:szCs w:val="22"/>
          </w:rPr>
          <w:t>20</w:t>
        </w:r>
      </w:ins>
      <w:r w:rsidRPr="00214A2E">
        <w:rPr>
          <w:sz w:val="22"/>
          <w:szCs w:val="22"/>
        </w:rPr>
        <w:t xml:space="preserve">06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, sulla base dei dati che emergono dall’osservatorio;</w:t>
      </w:r>
    </w:p>
    <w:p w:rsidR="00C70BA1" w:rsidRPr="00214A2E" w:rsidRDefault="00C70BA1" w:rsidP="00517EC9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proofErr w:type="spellStart"/>
      <w:r w:rsidRPr="00214A2E">
        <w:rPr>
          <w:b/>
          <w:sz w:val="22"/>
          <w:szCs w:val="22"/>
        </w:rPr>
        <w:t>m</w:t>
      </w:r>
      <w:r w:rsidR="00CA0A58">
        <w:rPr>
          <w:b/>
          <w:sz w:val="22"/>
          <w:szCs w:val="22"/>
        </w:rPr>
        <w:t>-</w:t>
      </w:r>
      <w:r w:rsidRPr="00214A2E">
        <w:rPr>
          <w:b/>
          <w:sz w:val="22"/>
          <w:szCs w:val="22"/>
        </w:rPr>
        <w:t>ter</w:t>
      </w:r>
      <w:proofErr w:type="spellEnd"/>
      <w:r w:rsidRPr="00214A2E">
        <w:rPr>
          <w:b/>
          <w:sz w:val="22"/>
          <w:szCs w:val="22"/>
        </w:rPr>
        <w:t>.2)</w:t>
      </w:r>
      <w:r w:rsidRPr="00214A2E">
        <w:rPr>
          <w:sz w:val="22"/>
          <w:szCs w:val="22"/>
        </w:rPr>
        <w:tab/>
        <w:t>che nei confronti di tutti gli altri soggetti elencati al precedente n.1) della presente dichiarazione</w:t>
      </w:r>
      <w:r w:rsidRPr="00214A2E">
        <w:rPr>
          <w:rStyle w:val="Rimandonotaapidipagina"/>
          <w:sz w:val="22"/>
          <w:szCs w:val="22"/>
        </w:rPr>
        <w:footnoteReference w:id="38"/>
      </w:r>
      <w:r w:rsidRPr="00214A2E">
        <w:rPr>
          <w:sz w:val="22"/>
          <w:szCs w:val="22"/>
        </w:rPr>
        <w:t>:</w:t>
      </w:r>
    </w:p>
    <w:p w:rsidR="00C70BA1" w:rsidRPr="00214A2E" w:rsidRDefault="00C70BA1" w:rsidP="00517EC9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della cui situazione giuridica dichiara di essere a conoscenza ai sensi dell’art.47, comma 2 del </w:t>
      </w:r>
      <w:del w:id="449" w:author="Cosimelli, Federica (IT - Roma)" w:date="2014-12-02T19:29:00Z">
        <w:r w:rsidRPr="00214A2E" w:rsidDel="003D7FC0">
          <w:rPr>
            <w:sz w:val="22"/>
            <w:szCs w:val="22"/>
          </w:rPr>
          <w:delText>d</w:delText>
        </w:r>
      </w:del>
      <w:ins w:id="450" w:author="Cosimelli, Federica (IT - Roma)" w:date="2014-12-02T19:29:00Z">
        <w:r w:rsidR="003D7FC0">
          <w:rPr>
            <w:sz w:val="22"/>
            <w:szCs w:val="22"/>
          </w:rPr>
          <w:t>D</w:t>
        </w:r>
      </w:ins>
      <w:r w:rsidRPr="00214A2E">
        <w:rPr>
          <w:sz w:val="22"/>
          <w:szCs w:val="22"/>
        </w:rPr>
        <w:t xml:space="preserve">.P.R. </w:t>
      </w:r>
      <w:ins w:id="451" w:author="Cosimelli, Federica (IT - Roma)" w:date="2014-12-02T19:29:00Z">
        <w:r w:rsidR="003D7FC0">
          <w:rPr>
            <w:sz w:val="22"/>
            <w:szCs w:val="22"/>
          </w:rPr>
          <w:t xml:space="preserve">n. </w:t>
        </w:r>
      </w:ins>
      <w:r w:rsidRPr="00214A2E">
        <w:rPr>
          <w:sz w:val="22"/>
          <w:szCs w:val="22"/>
        </w:rPr>
        <w:t>445/2000, assumendosene le relative responsabilità, non ricorre la causa di esclusione di cui all’art.</w:t>
      </w:r>
      <w:ins w:id="452" w:author="Cosimelli, Federica (IT - Roma)" w:date="2014-12-02T19:29:00Z">
        <w:r w:rsidR="003D7FC0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38 c. 1 lett. </w:t>
      </w:r>
      <w:proofErr w:type="spellStart"/>
      <w:r w:rsidRPr="00214A2E">
        <w:rPr>
          <w:sz w:val="22"/>
          <w:szCs w:val="22"/>
        </w:rPr>
        <w:t>m</w:t>
      </w:r>
      <w:r w:rsidR="00CA0A58">
        <w:rPr>
          <w:sz w:val="22"/>
          <w:szCs w:val="22"/>
        </w:rPr>
        <w:t>-</w:t>
      </w:r>
      <w:r w:rsidRPr="00214A2E">
        <w:rPr>
          <w:sz w:val="22"/>
          <w:szCs w:val="22"/>
        </w:rPr>
        <w:t>ter</w:t>
      </w:r>
      <w:proofErr w:type="spellEnd"/>
      <w:r w:rsidRPr="00214A2E">
        <w:rPr>
          <w:sz w:val="22"/>
          <w:szCs w:val="22"/>
        </w:rPr>
        <w:t xml:space="preserve">) del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 xml:space="preserve">. </w:t>
      </w:r>
      <w:ins w:id="453" w:author="Cosimelli, Federica (IT - Roma)" w:date="2014-12-02T19:45:00Z">
        <w:r w:rsidR="00EE1819">
          <w:rPr>
            <w:sz w:val="22"/>
            <w:szCs w:val="22"/>
          </w:rPr>
          <w:t xml:space="preserve">n. </w:t>
        </w:r>
      </w:ins>
      <w:r w:rsidRPr="00214A2E">
        <w:rPr>
          <w:sz w:val="22"/>
          <w:szCs w:val="22"/>
        </w:rPr>
        <w:t>163/</w:t>
      </w:r>
      <w:ins w:id="454" w:author="Cosimelli, Federica (IT - Roma)" w:date="2014-12-02T19:29:00Z">
        <w:r w:rsidR="003D7FC0">
          <w:rPr>
            <w:sz w:val="22"/>
            <w:szCs w:val="22"/>
          </w:rPr>
          <w:t>20</w:t>
        </w:r>
      </w:ins>
      <w:r w:rsidRPr="00214A2E">
        <w:rPr>
          <w:sz w:val="22"/>
          <w:szCs w:val="22"/>
        </w:rPr>
        <w:t>06</w:t>
      </w:r>
      <w:ins w:id="455" w:author="Cosimelli, Federica (IT - Roma)" w:date="2014-12-02T19:45:00Z">
        <w:r w:rsidR="00EE1819">
          <w:rPr>
            <w:sz w:val="22"/>
            <w:szCs w:val="22"/>
          </w:rPr>
          <w:t xml:space="preserve"> </w:t>
        </w:r>
        <w:proofErr w:type="spellStart"/>
        <w:r w:rsidR="00EE1819">
          <w:rPr>
            <w:sz w:val="22"/>
            <w:szCs w:val="22"/>
          </w:rPr>
          <w:t>s.m.i.</w:t>
        </w:r>
      </w:ins>
      <w:proofErr w:type="spellEnd"/>
      <w:r w:rsidRPr="00214A2E">
        <w:rPr>
          <w:sz w:val="22"/>
          <w:szCs w:val="22"/>
        </w:rPr>
        <w:t xml:space="preserve"> </w:t>
      </w:r>
      <w:del w:id="456" w:author="Cosimelli, Federica (IT - Roma)" w:date="2014-12-02T19:45:00Z">
        <w:r w:rsidRPr="00214A2E" w:rsidDel="00EE1819">
          <w:rPr>
            <w:sz w:val="22"/>
            <w:szCs w:val="22"/>
          </w:rPr>
          <w:delText xml:space="preserve">e s.m.i. </w:delText>
        </w:r>
      </w:del>
      <w:r w:rsidRPr="00214A2E">
        <w:rPr>
          <w:sz w:val="22"/>
          <w:szCs w:val="22"/>
        </w:rPr>
        <w:t>sulla base dei dati che emergono dall’Osservatorio;</w:t>
      </w:r>
    </w:p>
    <w:p w:rsidR="00C70BA1" w:rsidRPr="00214A2E" w:rsidRDefault="00C70BA1" w:rsidP="00517EC9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517EC9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la situazione giuridica relativa alla sussistenza della eventuale causa di esclusione di cui all’art.38 c. 1 lett. </w:t>
      </w:r>
      <w:proofErr w:type="spellStart"/>
      <w:r w:rsidRPr="00214A2E">
        <w:rPr>
          <w:sz w:val="22"/>
          <w:szCs w:val="22"/>
        </w:rPr>
        <w:t>m</w:t>
      </w:r>
      <w:ins w:id="457" w:author="Lumaca, Roberta (IT - Roma)" w:date="2014-12-03T19:49:00Z">
        <w:r w:rsidR="00225EFD">
          <w:rPr>
            <w:sz w:val="22"/>
            <w:szCs w:val="22"/>
          </w:rPr>
          <w:t>-</w:t>
        </w:r>
      </w:ins>
      <w:r w:rsidRPr="00214A2E">
        <w:rPr>
          <w:sz w:val="22"/>
          <w:szCs w:val="22"/>
        </w:rPr>
        <w:t>ter</w:t>
      </w:r>
      <w:proofErr w:type="spellEnd"/>
      <w:r w:rsidRPr="00214A2E">
        <w:rPr>
          <w:sz w:val="22"/>
          <w:szCs w:val="22"/>
        </w:rPr>
        <w:t xml:space="preserve">) del D. </w:t>
      </w:r>
      <w:proofErr w:type="spellStart"/>
      <w:r w:rsidRPr="00214A2E">
        <w:rPr>
          <w:sz w:val="22"/>
          <w:szCs w:val="22"/>
        </w:rPr>
        <w:t>Lgs</w:t>
      </w:r>
      <w:proofErr w:type="spellEnd"/>
      <w:r w:rsidRPr="00214A2E">
        <w:rPr>
          <w:sz w:val="22"/>
          <w:szCs w:val="22"/>
        </w:rPr>
        <w:t xml:space="preserve">. </w:t>
      </w:r>
      <w:ins w:id="458" w:author="Cosimelli, Federica (IT - Roma)" w:date="2014-12-02T19:29:00Z">
        <w:r w:rsidR="003D7FC0">
          <w:rPr>
            <w:sz w:val="22"/>
            <w:szCs w:val="22"/>
          </w:rPr>
          <w:t>n</w:t>
        </w:r>
      </w:ins>
      <w:ins w:id="459" w:author="Cosimelli, Federica (IT - Roma)" w:date="2014-12-02T19:30:00Z">
        <w:r w:rsidR="003D7FC0">
          <w:rPr>
            <w:sz w:val="22"/>
            <w:szCs w:val="22"/>
          </w:rPr>
          <w:t xml:space="preserve">. </w:t>
        </w:r>
      </w:ins>
      <w:r w:rsidRPr="00214A2E">
        <w:rPr>
          <w:sz w:val="22"/>
          <w:szCs w:val="22"/>
        </w:rPr>
        <w:t>163/</w:t>
      </w:r>
      <w:ins w:id="460" w:author="Cosimelli, Federica (IT - Roma)" w:date="2014-12-02T19:30:00Z">
        <w:r w:rsidR="003D7FC0">
          <w:rPr>
            <w:sz w:val="22"/>
            <w:szCs w:val="22"/>
          </w:rPr>
          <w:t>20</w:t>
        </w:r>
      </w:ins>
      <w:r w:rsidRPr="00214A2E">
        <w:rPr>
          <w:sz w:val="22"/>
          <w:szCs w:val="22"/>
        </w:rPr>
        <w:t xml:space="preserve">06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 xml:space="preserve"> è dichiarata singolarmente dagli stessi soggetti in allegato alla presente dichiarazione.</w:t>
      </w:r>
    </w:p>
    <w:p w:rsidR="00C70BA1" w:rsidRPr="00214A2E" w:rsidRDefault="00C70BA1" w:rsidP="00517EC9">
      <w:pPr>
        <w:widowControl w:val="0"/>
        <w:spacing w:after="120" w:line="360" w:lineRule="auto"/>
        <w:ind w:left="568"/>
        <w:jc w:val="both"/>
        <w:rPr>
          <w:b/>
          <w:sz w:val="22"/>
          <w:szCs w:val="22"/>
        </w:rPr>
      </w:pPr>
      <w:proofErr w:type="spellStart"/>
      <w:r w:rsidRPr="00214A2E">
        <w:rPr>
          <w:b/>
          <w:sz w:val="22"/>
          <w:szCs w:val="22"/>
        </w:rPr>
        <w:t>m</w:t>
      </w:r>
      <w:r w:rsidR="00CA0A58">
        <w:rPr>
          <w:b/>
          <w:sz w:val="22"/>
          <w:szCs w:val="22"/>
        </w:rPr>
        <w:t>-</w:t>
      </w:r>
      <w:r w:rsidRPr="00214A2E">
        <w:rPr>
          <w:b/>
          <w:sz w:val="22"/>
          <w:szCs w:val="22"/>
        </w:rPr>
        <w:t>quater</w:t>
      </w:r>
      <w:proofErr w:type="spellEnd"/>
      <w:r w:rsidRPr="00214A2E">
        <w:rPr>
          <w:b/>
          <w:sz w:val="22"/>
          <w:szCs w:val="22"/>
        </w:rPr>
        <w:t>)</w:t>
      </w:r>
      <w:r w:rsidRPr="00214A2E">
        <w:rPr>
          <w:sz w:val="22"/>
          <w:szCs w:val="22"/>
        </w:rPr>
        <w:t xml:space="preserve"> che l’impresa: </w:t>
      </w:r>
      <w:r w:rsidRPr="00214A2E">
        <w:rPr>
          <w:b/>
          <w:i/>
          <w:sz w:val="22"/>
          <w:szCs w:val="22"/>
        </w:rPr>
        <w:t>[barrare la sola casella che interessa]</w:t>
      </w:r>
    </w:p>
    <w:p w:rsidR="00C70BA1" w:rsidRPr="00214A2E" w:rsidRDefault="00C70BA1" w:rsidP="00517EC9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sussiste</w:t>
      </w:r>
      <w:r w:rsidRPr="00214A2E">
        <w:rPr>
          <w:sz w:val="22"/>
          <w:szCs w:val="22"/>
        </w:rPr>
        <w:t xml:space="preserve"> alcuna situazioni di controllo di cui all’art.</w:t>
      </w:r>
      <w:ins w:id="461" w:author="Cosimelli, Federica (IT - Roma)" w:date="2014-12-02T19:30:00Z">
        <w:r w:rsidR="003D7FC0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2359 </w:t>
      </w:r>
      <w:ins w:id="462" w:author="Cosimelli, Federica (IT - Roma)" w:date="2014-12-02T19:30:00Z">
        <w:r w:rsidR="003D7FC0">
          <w:rPr>
            <w:sz w:val="22"/>
            <w:szCs w:val="22"/>
          </w:rPr>
          <w:t xml:space="preserve">del </w:t>
        </w:r>
      </w:ins>
      <w:r w:rsidRPr="00214A2E">
        <w:rPr>
          <w:sz w:val="22"/>
          <w:szCs w:val="22"/>
        </w:rPr>
        <w:t>cod</w:t>
      </w:r>
      <w:del w:id="463" w:author="Cosimelli, Federica (IT - Roma)" w:date="2014-12-02T19:30:00Z">
        <w:r w:rsidRPr="00214A2E" w:rsidDel="003D7FC0">
          <w:rPr>
            <w:sz w:val="22"/>
            <w:szCs w:val="22"/>
          </w:rPr>
          <w:delText xml:space="preserve">. </w:delText>
        </w:r>
      </w:del>
      <w:ins w:id="464" w:author="Cosimelli, Federica (IT - Roma)" w:date="2014-12-02T19:30:00Z">
        <w:r w:rsidR="003D7FC0">
          <w:rPr>
            <w:sz w:val="22"/>
            <w:szCs w:val="22"/>
          </w:rPr>
          <w:t>ice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civ</w:t>
      </w:r>
      <w:ins w:id="465" w:author="Cosimelli, Federica (IT - Roma)" w:date="2014-12-02T19:30:00Z">
        <w:r w:rsidR="003D7FC0">
          <w:rPr>
            <w:sz w:val="22"/>
            <w:szCs w:val="22"/>
          </w:rPr>
          <w:t>ile</w:t>
        </w:r>
      </w:ins>
      <w:del w:id="466" w:author="Cosimelli, Federica (IT - Roma)" w:date="2014-12-02T19:30:00Z">
        <w:r w:rsidRPr="00214A2E" w:rsidDel="003D7FC0">
          <w:rPr>
            <w:sz w:val="22"/>
            <w:szCs w:val="22"/>
          </w:rPr>
          <w:delText>.</w:delText>
        </w:r>
      </w:del>
      <w:r w:rsidRPr="00214A2E">
        <w:rPr>
          <w:sz w:val="22"/>
          <w:szCs w:val="22"/>
        </w:rPr>
        <w:t>, né in una qualsiasi relazione, anche di fatto, che comporti che le offerte siano imputabili ad un unico centro decisionale con altra Impresa che partecipi in concorrenza alla presente gara singolarmente o quale componente di raggruppamento di imprese o consorzio e di aver formulato l</w:t>
      </w:r>
      <w:ins w:id="467" w:author="Lumaca, Roberta (IT - Roma)" w:date="2014-12-03T19:49:00Z">
        <w:r w:rsidR="00225EFD">
          <w:rPr>
            <w:sz w:val="22"/>
            <w:szCs w:val="22"/>
          </w:rPr>
          <w:t>’</w:t>
        </w:r>
      </w:ins>
      <w:del w:id="468" w:author="Lumaca, Roberta (IT - Roma)" w:date="2014-12-03T19:49:00Z">
        <w:r w:rsidRPr="00214A2E" w:rsidDel="00225EFD">
          <w:rPr>
            <w:sz w:val="22"/>
            <w:szCs w:val="22"/>
          </w:rPr>
          <w:delText>'</w:delText>
        </w:r>
      </w:del>
      <w:r w:rsidRPr="00214A2E">
        <w:rPr>
          <w:sz w:val="22"/>
          <w:szCs w:val="22"/>
        </w:rPr>
        <w:t>offerta autonomamente;</w:t>
      </w:r>
    </w:p>
    <w:p w:rsidR="00C70BA1" w:rsidRPr="00214A2E" w:rsidRDefault="00C70BA1" w:rsidP="00517EC9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517EC9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non essere</w:t>
      </w:r>
      <w:r w:rsidRPr="00214A2E">
        <w:rPr>
          <w:sz w:val="22"/>
          <w:szCs w:val="22"/>
        </w:rPr>
        <w:t xml:space="preserve"> a conoscenza della partecipazione alla medesima procedura di soggetti che si trovano, rispetto al concorrente, in una delle situazioni di controllo di cui </w:t>
      </w:r>
      <w:del w:id="469" w:author="Cosimelli, Federica (IT - Roma)" w:date="2014-12-02T19:30:00Z">
        <w:r w:rsidRPr="00214A2E" w:rsidDel="003D7FC0">
          <w:rPr>
            <w:sz w:val="22"/>
            <w:szCs w:val="22"/>
          </w:rPr>
          <w:delText xml:space="preserve">all'articolo </w:delText>
        </w:r>
      </w:del>
      <w:ins w:id="470" w:author="Cosimelli, Federica (IT - Roma)" w:date="2014-12-02T19:30:00Z">
        <w:r w:rsidR="003D7FC0" w:rsidRPr="00214A2E">
          <w:rPr>
            <w:sz w:val="22"/>
            <w:szCs w:val="22"/>
          </w:rPr>
          <w:t>all</w:t>
        </w:r>
      </w:ins>
      <w:r w:rsidR="00CA0A58">
        <w:rPr>
          <w:sz w:val="22"/>
          <w:szCs w:val="22"/>
        </w:rPr>
        <w:t>’</w:t>
      </w:r>
      <w:ins w:id="471" w:author="Cosimelli, Federica (IT - Roma)" w:date="2014-12-02T19:30:00Z">
        <w:r w:rsidR="003D7FC0" w:rsidRPr="00214A2E">
          <w:rPr>
            <w:sz w:val="22"/>
            <w:szCs w:val="22"/>
          </w:rPr>
          <w:t>art</w:t>
        </w:r>
        <w:r w:rsidR="003D7FC0">
          <w:rPr>
            <w:sz w:val="22"/>
            <w:szCs w:val="22"/>
          </w:rPr>
          <w:t>.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2359 del codice civile, e di aver formulato l'offerta autonomamente;</w:t>
      </w:r>
    </w:p>
    <w:p w:rsidR="00C70BA1" w:rsidRPr="00214A2E" w:rsidRDefault="00C70BA1" w:rsidP="00517EC9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C70BA1" w:rsidRPr="00214A2E" w:rsidRDefault="00C70BA1" w:rsidP="00517EC9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essere</w:t>
      </w:r>
      <w:r w:rsidRPr="00214A2E">
        <w:rPr>
          <w:sz w:val="22"/>
          <w:szCs w:val="22"/>
        </w:rPr>
        <w:t xml:space="preserve"> a conoscenza della partecipazione alla procedura di ________________ </w:t>
      </w:r>
      <w:r w:rsidRPr="00214A2E">
        <w:rPr>
          <w:b/>
          <w:i/>
          <w:sz w:val="22"/>
          <w:szCs w:val="22"/>
        </w:rPr>
        <w:t>[indicare la denominazione dell’operatore economico]</w:t>
      </w:r>
      <w:r w:rsidRPr="00214A2E">
        <w:rPr>
          <w:sz w:val="22"/>
          <w:szCs w:val="22"/>
        </w:rPr>
        <w:t>, operatore economico che si trova, rispetto ad essa,  in una situazione di controllo di cui all’art. 2359 del cod</w:t>
      </w:r>
      <w:del w:id="472" w:author="Cosimelli, Federica (IT - Roma)" w:date="2014-12-02T19:30:00Z">
        <w:r w:rsidRPr="00214A2E" w:rsidDel="003D7FC0">
          <w:rPr>
            <w:sz w:val="22"/>
            <w:szCs w:val="22"/>
          </w:rPr>
          <w:delText xml:space="preserve">. </w:delText>
        </w:r>
      </w:del>
      <w:ins w:id="473" w:author="Cosimelli, Federica (IT - Roma)" w:date="2014-12-02T19:30:00Z">
        <w:r w:rsidR="003D7FC0">
          <w:rPr>
            <w:sz w:val="22"/>
            <w:szCs w:val="22"/>
          </w:rPr>
          <w:t>ice</w:t>
        </w:r>
        <w:r w:rsidR="003D7FC0" w:rsidRPr="00214A2E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>civ</w:t>
      </w:r>
      <w:ins w:id="474" w:author="Cosimelli, Federica (IT - Roma)" w:date="2014-12-02T19:30:00Z">
        <w:r w:rsidR="003D7FC0">
          <w:rPr>
            <w:sz w:val="22"/>
            <w:szCs w:val="22"/>
          </w:rPr>
          <w:t>ile</w:t>
        </w:r>
      </w:ins>
      <w:del w:id="475" w:author="Cosimelli, Federica (IT - Roma)" w:date="2014-12-02T19:30:00Z">
        <w:r w:rsidRPr="00214A2E" w:rsidDel="003D7FC0">
          <w:rPr>
            <w:sz w:val="22"/>
            <w:szCs w:val="22"/>
          </w:rPr>
          <w:delText>.</w:delText>
        </w:r>
      </w:del>
      <w:r w:rsidRPr="00214A2E">
        <w:rPr>
          <w:sz w:val="22"/>
          <w:szCs w:val="22"/>
        </w:rPr>
        <w:t xml:space="preserve"> e di aver formulato l’offerta autonomamente.</w:t>
      </w:r>
    </w:p>
    <w:p w:rsidR="00C70BA1" w:rsidRPr="00214A2E" w:rsidRDefault="00C70BA1" w:rsidP="00517EC9">
      <w:pPr>
        <w:numPr>
          <w:ilvl w:val="0"/>
          <w:numId w:val="33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di non versare nelle fattispecie di cui all’art.</w:t>
      </w:r>
      <w:ins w:id="476" w:author="Cosimelli, Federica (IT - Roma)" w:date="2014-12-02T19:30:00Z">
        <w:r w:rsidR="003D7FC0">
          <w:rPr>
            <w:sz w:val="22"/>
            <w:szCs w:val="22"/>
          </w:rPr>
          <w:t xml:space="preserve"> </w:t>
        </w:r>
      </w:ins>
      <w:r w:rsidRPr="00214A2E">
        <w:rPr>
          <w:sz w:val="22"/>
          <w:szCs w:val="22"/>
        </w:rPr>
        <w:t xml:space="preserve">253, commi 1 e 2, D.P.R. </w:t>
      </w:r>
      <w:ins w:id="477" w:author="Cosimelli, Federica (IT - Roma)" w:date="2014-12-02T19:30:00Z">
        <w:r w:rsidR="003D7FC0">
          <w:rPr>
            <w:sz w:val="22"/>
            <w:szCs w:val="22"/>
          </w:rPr>
          <w:t xml:space="preserve">n. </w:t>
        </w:r>
      </w:ins>
      <w:r w:rsidRPr="00214A2E">
        <w:rPr>
          <w:sz w:val="22"/>
          <w:szCs w:val="22"/>
        </w:rPr>
        <w:t xml:space="preserve">207/2010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;</w:t>
      </w:r>
    </w:p>
    <w:p w:rsidR="00C70BA1" w:rsidRPr="00214A2E" w:rsidRDefault="00C70BA1" w:rsidP="00105DF4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lastRenderedPageBreak/>
        <w:t xml:space="preserve">Luogo e data </w:t>
      </w:r>
    </w:p>
    <w:p w:rsidR="00C70BA1" w:rsidRPr="00214A2E" w:rsidRDefault="00C70BA1" w:rsidP="00105DF4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_____________________</w:t>
      </w:r>
    </w:p>
    <w:p w:rsidR="00C70BA1" w:rsidRPr="00214A2E" w:rsidRDefault="00C70BA1" w:rsidP="00105DF4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C70BA1" w:rsidRPr="00214A2E" w:rsidRDefault="00C70BA1" w:rsidP="00517EC9">
      <w:pPr>
        <w:pStyle w:val="Corpodeltesto2"/>
        <w:widowControl w:val="0"/>
        <w:tabs>
          <w:tab w:val="left" w:pos="708"/>
        </w:tabs>
        <w:ind w:left="7655"/>
        <w:rPr>
          <w:sz w:val="22"/>
          <w:szCs w:val="22"/>
        </w:rPr>
      </w:pPr>
      <w:r w:rsidRPr="00214A2E">
        <w:rPr>
          <w:sz w:val="22"/>
          <w:szCs w:val="22"/>
        </w:rPr>
        <w:t>FIRMA</w:t>
      </w:r>
    </w:p>
    <w:p w:rsidR="00C70BA1" w:rsidRPr="00214A2E" w:rsidRDefault="00C70BA1" w:rsidP="00455A99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 w:rsidRPr="00214A2E">
        <w:rPr>
          <w:sz w:val="22"/>
          <w:szCs w:val="22"/>
        </w:rPr>
        <w:t>__________________________</w:t>
      </w:r>
    </w:p>
    <w:p w:rsidR="00C70BA1" w:rsidRPr="00214A2E" w:rsidRDefault="00CE53E4" w:rsidP="001F1012">
      <w:pPr>
        <w:autoSpaceDE w:val="0"/>
        <w:autoSpaceDN w:val="0"/>
        <w:adjustRightInd w:val="0"/>
        <w:spacing w:after="120" w:line="360" w:lineRule="auto"/>
        <w:jc w:val="both"/>
        <w:rPr>
          <w:b/>
          <w:sz w:val="22"/>
          <w:szCs w:val="22"/>
          <w:lang w:eastAsia="en-US"/>
        </w:rPr>
      </w:pPr>
      <w:r w:rsidRPr="00CE53E4"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14.1pt;margin-top:177.35pt;width:469.75pt;height:17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">
            <v:textbox>
              <w:txbxContent>
                <w:p w:rsidR="007A1A72" w:rsidRPr="0048534B" w:rsidRDefault="007A1A72" w:rsidP="00781752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  <w:r w:rsidRPr="0048534B">
                    <w:rPr>
                      <w:b/>
                      <w:sz w:val="22"/>
                      <w:szCs w:val="22"/>
                      <w:u w:val="single"/>
                    </w:rPr>
                    <w:t>NOTA BENE</w:t>
                  </w:r>
                </w:p>
                <w:p w:rsidR="007A1A72" w:rsidRPr="0048534B" w:rsidRDefault="007A1A72" w:rsidP="00781752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  <w:p w:rsidR="007A1A72" w:rsidRPr="0048534B" w:rsidRDefault="007A1A72" w:rsidP="00455A99">
                  <w:pPr>
                    <w:numPr>
                      <w:ilvl w:val="0"/>
                      <w:numId w:val="24"/>
                    </w:numPr>
                    <w:autoSpaceDE w:val="0"/>
                    <w:autoSpaceDN w:val="0"/>
                    <w:adjustRightInd w:val="0"/>
                    <w:spacing w:line="320" w:lineRule="exact"/>
                    <w:jc w:val="both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48534B">
                    <w:rPr>
                      <w:b/>
                      <w:color w:val="000000"/>
                      <w:sz w:val="22"/>
                      <w:szCs w:val="22"/>
                    </w:rPr>
                    <w:t>La dichiarazione deve essere corredata da fotocopia, non autenticata, di valido documento di identità del</w:t>
                  </w:r>
                  <w:ins w:id="478" w:author="Cosimelli, Federica (IT - Roma)" w:date="2014-12-02T19:19:00Z">
                    <w:r>
                      <w:rPr>
                        <w:b/>
                        <w:color w:val="000000"/>
                        <w:sz w:val="22"/>
                        <w:szCs w:val="22"/>
                      </w:rPr>
                      <w:t>/i</w:t>
                    </w:r>
                  </w:ins>
                  <w:r w:rsidRPr="0048534B">
                    <w:rPr>
                      <w:b/>
                      <w:color w:val="000000"/>
                      <w:sz w:val="22"/>
                      <w:szCs w:val="22"/>
                    </w:rPr>
                    <w:t xml:space="preserve"> sottoscrittore</w:t>
                  </w:r>
                  <w:ins w:id="479" w:author="Cosimelli, Federica (IT - Roma)" w:date="2014-12-02T19:19:00Z">
                    <w:r>
                      <w:rPr>
                        <w:b/>
                        <w:color w:val="000000"/>
                        <w:sz w:val="22"/>
                        <w:szCs w:val="22"/>
                      </w:rPr>
                      <w:t>/i ai sensi del DPR n. 445/2000</w:t>
                    </w:r>
                  </w:ins>
                  <w:r w:rsidRPr="0048534B">
                    <w:rPr>
                      <w:b/>
                      <w:color w:val="000000"/>
                      <w:sz w:val="22"/>
                      <w:szCs w:val="22"/>
                    </w:rPr>
                    <w:t>.</w:t>
                  </w:r>
                </w:p>
                <w:p w:rsidR="007A1A72" w:rsidRPr="00CA0A58" w:rsidRDefault="007A1A72" w:rsidP="00455A99">
                  <w:pPr>
                    <w:numPr>
                      <w:ilvl w:val="0"/>
                      <w:numId w:val="24"/>
                    </w:numPr>
                    <w:autoSpaceDE w:val="0"/>
                    <w:autoSpaceDN w:val="0"/>
                    <w:adjustRightInd w:val="0"/>
                    <w:spacing w:line="320" w:lineRule="exact"/>
                    <w:jc w:val="both"/>
                    <w:rPr>
                      <w:ins w:id="480" w:author="Cosimelli, Federica (IT - Roma)" w:date="2014-12-02T19:19:00Z"/>
                      <w:b/>
                      <w:sz w:val="22"/>
                      <w:szCs w:val="22"/>
                    </w:rPr>
                  </w:pPr>
                  <w:r w:rsidRPr="0048534B">
                    <w:rPr>
                      <w:b/>
                      <w:color w:val="000000"/>
                      <w:sz w:val="22"/>
                      <w:szCs w:val="22"/>
                    </w:rPr>
                    <w:t>La dichiarazione dovrà essere firmata dal professionista o dal legale rappresentante dell’associazione professionale/società</w:t>
                  </w:r>
                  <w:ins w:id="481" w:author="Cosimelli, Federica (IT - Roma)" w:date="2014-12-02T19:19:00Z">
                    <w:r>
                      <w:rPr>
                        <w:b/>
                        <w:color w:val="000000"/>
                        <w:sz w:val="22"/>
                        <w:szCs w:val="22"/>
                      </w:rPr>
                      <w:t>.</w:t>
                    </w:r>
                  </w:ins>
                </w:p>
                <w:p w:rsidR="007A1A72" w:rsidRPr="0048534B" w:rsidRDefault="007A1A72" w:rsidP="00455A99">
                  <w:pPr>
                    <w:numPr>
                      <w:ilvl w:val="0"/>
                      <w:numId w:val="24"/>
                    </w:numPr>
                    <w:autoSpaceDE w:val="0"/>
                    <w:autoSpaceDN w:val="0"/>
                    <w:adjustRightInd w:val="0"/>
                    <w:spacing w:line="320" w:lineRule="exact"/>
                    <w:jc w:val="both"/>
                    <w:rPr>
                      <w:b/>
                      <w:sz w:val="22"/>
                      <w:szCs w:val="22"/>
                    </w:rPr>
                  </w:pPr>
                  <w:ins w:id="482" w:author="Cosimelli, Federica (IT - Roma)" w:date="2014-12-02T19:19:00Z">
                    <w:r>
                      <w:rPr>
                        <w:b/>
                        <w:color w:val="000000"/>
                        <w:sz w:val="22"/>
                        <w:szCs w:val="22"/>
                      </w:rPr>
                      <w:t>In caso di GEIE, la dichiarazione dovrà essere resa nelle forme previste per i soggetti cui sarà affidato l</w:t>
                    </w:r>
                  </w:ins>
                  <w:ins w:id="483" w:author="Cosimelli, Federica (IT - Roma)" w:date="2014-12-02T19:20:00Z">
                    <w:r>
                      <w:rPr>
                        <w:b/>
                        <w:color w:val="000000"/>
                        <w:sz w:val="22"/>
                        <w:szCs w:val="22"/>
                      </w:rPr>
                      <w:t>’espletamento dell’incarico, direttamente dal legale rappresentante del GEIE nelle forme previste per le Società di Ingegneria</w:t>
                    </w:r>
                    <w:bookmarkStart w:id="484" w:name="_GoBack"/>
                    <w:r w:rsidRPr="00CA0A58">
                      <w:rPr>
                        <w:b/>
                        <w:sz w:val="22"/>
                        <w:szCs w:val="22"/>
                      </w:rPr>
                      <w:t>.</w:t>
                    </w:r>
                  </w:ins>
                  <w:bookmarkEnd w:id="484"/>
                </w:p>
                <w:p w:rsidR="007A1A72" w:rsidRPr="00517EC9" w:rsidRDefault="007A1A72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sectPr w:rsidR="00C70BA1" w:rsidRPr="00214A2E" w:rsidSect="007F2C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10" w:author="Lumaca, Roberta (IT - Roma)" w:date="2014-12-03T19:43:00Z" w:initials="LR(-R">
    <w:p w:rsidR="00E814C5" w:rsidRDefault="00E814C5">
      <w:pPr>
        <w:pStyle w:val="Testocommento"/>
      </w:pPr>
      <w:r>
        <w:rPr>
          <w:rStyle w:val="Rimandocommento"/>
        </w:rPr>
        <w:annotationRef/>
      </w:r>
      <w:r>
        <w:t>Verificare il riferimento normativo.</w:t>
      </w:r>
    </w:p>
  </w:comment>
  <w:comment w:id="342" w:author="Lumaca, Roberta (IT - Roma)" w:date="2014-12-03T19:45:00Z" w:initials="LR(-R">
    <w:p w:rsidR="00E814C5" w:rsidRDefault="00E814C5">
      <w:pPr>
        <w:pStyle w:val="Testocommento"/>
      </w:pPr>
      <w:r>
        <w:rPr>
          <w:rStyle w:val="Rimandocommento"/>
        </w:rPr>
        <w:annotationRef/>
      </w:r>
      <w:r>
        <w:t>Si veda commento precedente.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824C79" w15:done="0"/>
  <w15:commentEx w15:paraId="4DC1EB81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4D2" w:rsidRDefault="002C44D2" w:rsidP="000A0F78">
      <w:r>
        <w:separator/>
      </w:r>
    </w:p>
  </w:endnote>
  <w:endnote w:type="continuationSeparator" w:id="0">
    <w:p w:rsidR="002C44D2" w:rsidRDefault="002C44D2" w:rsidP="000A0F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A58" w:rsidRDefault="00CA0A58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A72" w:rsidRDefault="00CE53E4">
    <w:pPr>
      <w:pStyle w:val="Pidipagina"/>
      <w:jc w:val="right"/>
    </w:pPr>
    <w:r>
      <w:fldChar w:fldCharType="begin"/>
    </w:r>
    <w:r w:rsidR="007A1A72">
      <w:instrText>PAGE   \* MERGEFORMAT</w:instrText>
    </w:r>
    <w:r>
      <w:fldChar w:fldCharType="separate"/>
    </w:r>
    <w:r w:rsidR="00782F84">
      <w:rPr>
        <w:noProof/>
      </w:rPr>
      <w:t>4</w:t>
    </w:r>
    <w:r>
      <w:rPr>
        <w:noProof/>
      </w:rPr>
      <w:fldChar w:fldCharType="end"/>
    </w:r>
  </w:p>
  <w:p w:rsidR="007A1A72" w:rsidRDefault="007A1A72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A58" w:rsidRDefault="00CA0A5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4D2" w:rsidRDefault="002C44D2" w:rsidP="000A0F78">
      <w:r>
        <w:separator/>
      </w:r>
    </w:p>
  </w:footnote>
  <w:footnote w:type="continuationSeparator" w:id="0">
    <w:p w:rsidR="002C44D2" w:rsidRDefault="002C44D2" w:rsidP="000A0F78">
      <w:r>
        <w:continuationSeparator/>
      </w:r>
    </w:p>
  </w:footnote>
  <w:footnote w:id="1">
    <w:p w:rsidR="007A1A72" w:rsidRDefault="007A1A72" w:rsidP="00DC0431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 xml:space="preserve">la </w:t>
      </w:r>
      <w:r w:rsidRPr="0048534B">
        <w:t>dichiarazione soggettiv</w:t>
      </w:r>
      <w:r w:rsidR="00CA0A58">
        <w:t xml:space="preserve">a autonoma conforme al Modello </w:t>
      </w:r>
      <w:r w:rsidRPr="0048534B">
        <w:t>C.</w:t>
      </w:r>
    </w:p>
  </w:footnote>
  <w:footnote w:id="2">
    <w:p w:rsidR="007A1A72" w:rsidRDefault="007A1A72" w:rsidP="00DC0431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Allegare </w:t>
      </w:r>
      <w:r>
        <w:t>la</w:t>
      </w:r>
      <w:r w:rsidRPr="0048534B">
        <w:t xml:space="preserve"> dichiarazione </w:t>
      </w:r>
      <w:r>
        <w:t xml:space="preserve">soggettiva autonoma conforme </w:t>
      </w:r>
      <w:r w:rsidRPr="0048534B">
        <w:t>al Modello C.</w:t>
      </w:r>
    </w:p>
  </w:footnote>
  <w:footnote w:id="3">
    <w:p w:rsidR="007A1A72" w:rsidRDefault="007A1A72" w:rsidP="00DC0431">
      <w:pPr>
        <w:autoSpaceDE w:val="0"/>
        <w:autoSpaceDN w:val="0"/>
        <w:adjustRightInd w:val="0"/>
        <w:jc w:val="both"/>
      </w:pPr>
      <w:r w:rsidRPr="0048534B">
        <w:rPr>
          <w:rStyle w:val="Rimandonotaapidipagina"/>
          <w:rFonts w:ascii="Verdana" w:hAnsi="Verdana" w:cs="Arial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Si intendono gravi le violazioni che comportano un omesso pagamento di imposte e tasse per un importo super</w:t>
      </w:r>
      <w:r>
        <w:rPr>
          <w:sz w:val="20"/>
          <w:szCs w:val="20"/>
        </w:rPr>
        <w:t>iore all’importo di cui all’art.</w:t>
      </w:r>
      <w:r w:rsidRPr="0048534B">
        <w:rPr>
          <w:sz w:val="20"/>
          <w:szCs w:val="20"/>
        </w:rPr>
        <w:t>48 bis, commi 1 e 2-bis, del decreto del Presidente della R</w:t>
      </w:r>
      <w:r>
        <w:rPr>
          <w:sz w:val="20"/>
          <w:szCs w:val="20"/>
        </w:rPr>
        <w:t>epubblica 29 settembre 1973, n.</w:t>
      </w:r>
      <w:r w:rsidRPr="0048534B">
        <w:rPr>
          <w:sz w:val="20"/>
          <w:szCs w:val="20"/>
        </w:rPr>
        <w:t>602</w:t>
      </w:r>
    </w:p>
  </w:footnote>
  <w:footnote w:id="4">
    <w:p w:rsidR="007A1A72" w:rsidRPr="0048534B" w:rsidRDefault="007A1A72" w:rsidP="00DC043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8534B">
        <w:rPr>
          <w:rStyle w:val="Rimandonotaapidipagina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Ai fini del comma 1, lettera i), si intendono gravi le violazioni ostative al rilascio del documento unico di regolarità contributiva di cui all’articolo 2, comma 2, del decreto-legge 25 sett</w:t>
      </w:r>
      <w:r>
        <w:rPr>
          <w:sz w:val="20"/>
          <w:szCs w:val="20"/>
        </w:rPr>
        <w:t>embre 2002, n.</w:t>
      </w:r>
      <w:r w:rsidRPr="0048534B">
        <w:rPr>
          <w:sz w:val="20"/>
          <w:szCs w:val="20"/>
        </w:rPr>
        <w:t>210, convertito, con modificazioni, d</w:t>
      </w:r>
      <w:r>
        <w:rPr>
          <w:sz w:val="20"/>
          <w:szCs w:val="20"/>
        </w:rPr>
        <w:t>alla legge 22 novembre 2002, n.</w:t>
      </w:r>
      <w:r w:rsidRPr="0048534B">
        <w:rPr>
          <w:sz w:val="20"/>
          <w:szCs w:val="20"/>
        </w:rPr>
        <w:t>266</w:t>
      </w:r>
    </w:p>
    <w:p w:rsidR="007A1A72" w:rsidRDefault="007A1A72" w:rsidP="00DC0431">
      <w:pPr>
        <w:autoSpaceDE w:val="0"/>
        <w:autoSpaceDN w:val="0"/>
        <w:adjustRightInd w:val="0"/>
        <w:jc w:val="both"/>
      </w:pPr>
    </w:p>
  </w:footnote>
  <w:footnote w:id="5">
    <w:p w:rsidR="007A1A72" w:rsidRDefault="007A1A72" w:rsidP="00A204E8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ogni socio in caso di società in nome  collettivo; ogni socio accomandatario in caso di società in accomandita semplice; il socio unico persona fisica o ovvero dal socio di maggioranza persona fisica in caso di società con meno di quattro soci, per ogni altro tipo di società.</w:t>
      </w:r>
    </w:p>
  </w:footnote>
  <w:footnote w:id="6">
    <w:p w:rsidR="007A1A72" w:rsidRDefault="007A1A72" w:rsidP="00A204E8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 xml:space="preserve">la </w:t>
      </w:r>
      <w:r w:rsidRPr="0048534B">
        <w:t>dichiarazione soggettiva autonoma conforme al Modello C.</w:t>
      </w:r>
    </w:p>
  </w:footnote>
  <w:footnote w:id="7">
    <w:p w:rsidR="007A1A72" w:rsidRDefault="007A1A72" w:rsidP="00A204E8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>la</w:t>
      </w:r>
      <w:r w:rsidRPr="0048534B">
        <w:t xml:space="preserve"> dichiarazione soggettiva autonoma conforme al Modello </w:t>
      </w:r>
      <w:del w:id="119" w:author="Cosimelli, Federica (IT - Roma)" w:date="2014-12-02T19:06:00Z">
        <w:r w:rsidRPr="0048534B" w:rsidDel="00214A2E">
          <w:delText xml:space="preserve"> </w:delText>
        </w:r>
      </w:del>
      <w:r w:rsidRPr="0048534B">
        <w:t>C.</w:t>
      </w:r>
    </w:p>
  </w:footnote>
  <w:footnote w:id="8">
    <w:p w:rsidR="007A1A72" w:rsidRDefault="007A1A72" w:rsidP="00A204E8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Allegare la dichiarazione soggettiva autonoma conforme al Modello C.</w:t>
      </w:r>
    </w:p>
  </w:footnote>
  <w:footnote w:id="9">
    <w:p w:rsidR="007A1A72" w:rsidRPr="0048534B" w:rsidRDefault="007A1A72" w:rsidP="00A204E8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Modello C.</w:t>
      </w:r>
    </w:p>
    <w:p w:rsidR="007A1A72" w:rsidRDefault="007A1A72" w:rsidP="00A204E8">
      <w:pPr>
        <w:pStyle w:val="Testonotaapidipagina"/>
        <w:jc w:val="both"/>
      </w:pPr>
    </w:p>
  </w:footnote>
  <w:footnote w:id="10">
    <w:p w:rsidR="007A1A72" w:rsidRDefault="007A1A72" w:rsidP="00A204E8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Le dichiarazioni del presente punto sono da compilare </w:t>
      </w:r>
      <w:r w:rsidRPr="0048534B">
        <w:rPr>
          <w:u w:val="single"/>
        </w:rPr>
        <w:t>solo</w:t>
      </w:r>
      <w:r w:rsidRPr="0048534B">
        <w:t xml:space="preserve"> in caso di cessazione dalle cariche societarie, barrando una sola casella per l’ipotesi che interessano.</w:t>
      </w:r>
    </w:p>
  </w:footnote>
  <w:footnote w:id="11">
    <w:p w:rsidR="007A1A72" w:rsidRDefault="007A1A72" w:rsidP="00A204E8">
      <w:pPr>
        <w:pStyle w:val="Testonotaapidipagina"/>
      </w:pPr>
      <w:r w:rsidRPr="0048534B">
        <w:rPr>
          <w:rStyle w:val="Rimandonotaapidipagina"/>
        </w:rPr>
        <w:footnoteRef/>
      </w:r>
      <w:r w:rsidRPr="0048534B">
        <w:t xml:space="preserve"> Specificare in capo a quali dei soggetti cessati sopraindicati</w:t>
      </w:r>
      <w:r w:rsidR="00E814C5">
        <w:t>.</w:t>
      </w:r>
    </w:p>
  </w:footnote>
  <w:footnote w:id="12">
    <w:p w:rsidR="007A1A72" w:rsidRDefault="007A1A72" w:rsidP="00A204E8">
      <w:pPr>
        <w:pStyle w:val="Testonotaapidipagina"/>
      </w:pPr>
      <w:r w:rsidRPr="0048534B">
        <w:rPr>
          <w:rStyle w:val="Rimandonotaapidipagina"/>
        </w:rPr>
        <w:footnoteRef/>
      </w:r>
      <w:r w:rsidRPr="0048534B">
        <w:t xml:space="preserve"> Riportare il dispositivo della sentenza e la data.</w:t>
      </w:r>
    </w:p>
  </w:footnote>
  <w:footnote w:id="13">
    <w:p w:rsidR="007A1A72" w:rsidRDefault="007A1A72" w:rsidP="00A204E8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prima opzione allegare documentazione atta a dimostrare dettagliatamente la completa ed effettiva dissociazione; l'esclusione e il divieto in ogni caso non operano quando il reato è stato depenalizzato ovvero quando è intervenuta la riabilitazione ovvero quando il reato è stato dichiarato estinto dopo la condanna ovvero in caso di revoca della condanna medesima</w:t>
      </w:r>
      <w:r w:rsidR="00E814C5">
        <w:t>.</w:t>
      </w:r>
    </w:p>
  </w:footnote>
  <w:footnote w:id="14">
    <w:p w:rsidR="007A1A72" w:rsidRDefault="007A1A72" w:rsidP="00A204E8">
      <w:pPr>
        <w:autoSpaceDE w:val="0"/>
        <w:autoSpaceDN w:val="0"/>
        <w:adjustRightInd w:val="0"/>
        <w:jc w:val="both"/>
      </w:pPr>
      <w:r w:rsidRPr="0048534B">
        <w:rPr>
          <w:rStyle w:val="Rimandonotaapidipagina"/>
          <w:rFonts w:ascii="Verdana" w:hAnsi="Verdana" w:cs="Arial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Si intendono gravi le violazioni che comportano un omesso pagamento di imposte e tasse per un importo superiore all’importo di cui all’arti</w:t>
      </w:r>
      <w:r>
        <w:rPr>
          <w:sz w:val="20"/>
          <w:szCs w:val="20"/>
        </w:rPr>
        <w:t>.</w:t>
      </w:r>
      <w:r w:rsidRPr="0048534B">
        <w:rPr>
          <w:sz w:val="20"/>
          <w:szCs w:val="20"/>
        </w:rPr>
        <w:t>48 bis, commi 1 e 2-bis, del decreto del Presidente della Repubblica 29 settembre 1973, n.602</w:t>
      </w:r>
    </w:p>
  </w:footnote>
  <w:footnote w:id="15">
    <w:p w:rsidR="007A1A72" w:rsidRPr="0048534B" w:rsidRDefault="007A1A72" w:rsidP="00A204E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8534B">
        <w:rPr>
          <w:rStyle w:val="Rimandonotaapidipagina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Ai fini del comma 1, lettera i), si intendono gravi le violazioni ostative al rilascio del documento unico di regolarità contributiva di cui all’articolo 2, comma 2, del decreto-legge 25 settembre 2002, n.210, convertito, con modificazioni, dalla legge 22 novembre 2002, n.266</w:t>
      </w:r>
      <w:r w:rsidR="00E814C5">
        <w:rPr>
          <w:sz w:val="20"/>
          <w:szCs w:val="20"/>
        </w:rPr>
        <w:t>.</w:t>
      </w:r>
    </w:p>
    <w:p w:rsidR="007A1A72" w:rsidRDefault="007A1A72" w:rsidP="00A204E8">
      <w:pPr>
        <w:autoSpaceDE w:val="0"/>
        <w:autoSpaceDN w:val="0"/>
        <w:adjustRightInd w:val="0"/>
        <w:jc w:val="both"/>
      </w:pPr>
    </w:p>
  </w:footnote>
  <w:footnote w:id="16">
    <w:p w:rsidR="007A1A72" w:rsidRPr="0048534B" w:rsidRDefault="007A1A72" w:rsidP="00D26D0C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Modello C</w:t>
      </w:r>
    </w:p>
    <w:p w:rsidR="007A1A72" w:rsidRDefault="007A1A72" w:rsidP="00D26D0C">
      <w:pPr>
        <w:pStyle w:val="Testonotaapidipagina"/>
        <w:jc w:val="both"/>
      </w:pPr>
    </w:p>
  </w:footnote>
  <w:footnote w:id="17">
    <w:p w:rsidR="007A1A72" w:rsidRDefault="007A1A72" w:rsidP="00BF3249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Modello C.</w:t>
      </w:r>
    </w:p>
  </w:footnote>
  <w:footnote w:id="18">
    <w:p w:rsidR="007A1A72" w:rsidRDefault="007A1A72" w:rsidP="00BF3249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</w:t>
      </w:r>
      <w:r w:rsidR="00CA0A58">
        <w:t>va autonoma conforme al Modello</w:t>
      </w:r>
      <w:r w:rsidRPr="0048534B">
        <w:t xml:space="preserve"> C.</w:t>
      </w:r>
    </w:p>
  </w:footnote>
  <w:footnote w:id="19">
    <w:p w:rsidR="007A1A72" w:rsidRDefault="007A1A72" w:rsidP="00BF3249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Allegare </w:t>
      </w:r>
      <w:r>
        <w:t>la</w:t>
      </w:r>
      <w:r w:rsidRPr="0048534B">
        <w:t xml:space="preserve"> dichiarazione soggettiva autonoma conforme al Modello C.</w:t>
      </w:r>
    </w:p>
  </w:footnote>
  <w:footnote w:id="20">
    <w:p w:rsidR="007A1A72" w:rsidRPr="0048534B" w:rsidRDefault="007A1A72" w:rsidP="00BF3249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Modello C.</w:t>
      </w:r>
    </w:p>
    <w:p w:rsidR="007A1A72" w:rsidRDefault="007A1A72" w:rsidP="00BF3249">
      <w:pPr>
        <w:pStyle w:val="Testonotaapidipagina"/>
        <w:jc w:val="both"/>
      </w:pPr>
    </w:p>
  </w:footnote>
  <w:footnote w:id="21">
    <w:p w:rsidR="007A1A72" w:rsidRDefault="007A1A72" w:rsidP="00BF3249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Le dichiarazioni del presente punto sono da compilare </w:t>
      </w:r>
      <w:r w:rsidRPr="0048534B">
        <w:rPr>
          <w:u w:val="single"/>
        </w:rPr>
        <w:t>solo</w:t>
      </w:r>
      <w:r w:rsidRPr="0048534B">
        <w:t xml:space="preserve"> in caso di cessazione dalle cariche societarie, barrando una sola casella per l’ipotesi che interessano.</w:t>
      </w:r>
    </w:p>
  </w:footnote>
  <w:footnote w:id="22">
    <w:p w:rsidR="007A1A72" w:rsidRDefault="007A1A72" w:rsidP="00BF3249">
      <w:pPr>
        <w:pStyle w:val="Testonotaapidipagina"/>
      </w:pPr>
      <w:r w:rsidRPr="0048534B">
        <w:rPr>
          <w:rStyle w:val="Rimandonotaapidipagina"/>
        </w:rPr>
        <w:footnoteRef/>
      </w:r>
      <w:r w:rsidRPr="0048534B">
        <w:t xml:space="preserve"> Specificare in capo a quali dei soggetti cessati sopraindicati</w:t>
      </w:r>
      <w:r w:rsidR="00CA0A58">
        <w:t>.</w:t>
      </w:r>
    </w:p>
  </w:footnote>
  <w:footnote w:id="23">
    <w:p w:rsidR="007A1A72" w:rsidRDefault="007A1A72" w:rsidP="00BF3249">
      <w:pPr>
        <w:pStyle w:val="Testonotaapidipagina"/>
      </w:pPr>
      <w:r w:rsidRPr="0048534B">
        <w:rPr>
          <w:rStyle w:val="Rimandonotaapidipagina"/>
        </w:rPr>
        <w:footnoteRef/>
      </w:r>
      <w:r w:rsidRPr="0048534B">
        <w:t xml:space="preserve"> Riportare il dispositivo della sentenza e la data.</w:t>
      </w:r>
    </w:p>
  </w:footnote>
  <w:footnote w:id="24">
    <w:p w:rsidR="007A1A72" w:rsidRDefault="007A1A72" w:rsidP="00BF3249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prima opzione allegare documentazione atta a dimostrare dettagliatamente la completa ed effettiva dissociazione; l'esclusione e il divieto in ogni caso non operano quando il reato è stato depenalizzato ovvero quando è intervenuta la riabilitazione ovvero quando il reato è stato dichiarato estinto dopo la condanna ovvero in caso di revoca della condanna medesima</w:t>
      </w:r>
      <w:r w:rsidR="00CA0A58">
        <w:t>.</w:t>
      </w:r>
    </w:p>
  </w:footnote>
  <w:footnote w:id="25">
    <w:p w:rsidR="007A1A72" w:rsidRDefault="007A1A72" w:rsidP="00BF3249">
      <w:pPr>
        <w:autoSpaceDE w:val="0"/>
        <w:autoSpaceDN w:val="0"/>
        <w:adjustRightInd w:val="0"/>
        <w:jc w:val="both"/>
      </w:pPr>
      <w:r w:rsidRPr="0048534B">
        <w:rPr>
          <w:rStyle w:val="Rimandonotaapidipagina"/>
          <w:rFonts w:ascii="Verdana" w:hAnsi="Verdana" w:cs="Arial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Si intendono gravi le violazioni che comportano un omesso pagamento di imposte e tasse per un importo super</w:t>
      </w:r>
      <w:r>
        <w:rPr>
          <w:sz w:val="20"/>
          <w:szCs w:val="20"/>
        </w:rPr>
        <w:t>iore all’importo di cui all’art.</w:t>
      </w:r>
      <w:r w:rsidRPr="0048534B">
        <w:rPr>
          <w:sz w:val="20"/>
          <w:szCs w:val="20"/>
        </w:rPr>
        <w:t>48 bis, commi 1 e 2-bis, del decreto del Presidente della R</w:t>
      </w:r>
      <w:r>
        <w:rPr>
          <w:sz w:val="20"/>
          <w:szCs w:val="20"/>
        </w:rPr>
        <w:t>epubblica 29 settembre 1973, n.</w:t>
      </w:r>
      <w:r w:rsidRPr="0048534B">
        <w:rPr>
          <w:sz w:val="20"/>
          <w:szCs w:val="20"/>
        </w:rPr>
        <w:t>602</w:t>
      </w:r>
    </w:p>
  </w:footnote>
  <w:footnote w:id="26">
    <w:p w:rsidR="007A1A72" w:rsidRPr="0048534B" w:rsidRDefault="007A1A72" w:rsidP="00BF324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8534B">
        <w:rPr>
          <w:rStyle w:val="Rimandonotaapidipagina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Ai fini del comma 1, lettera i), si intendono gravi le violazioni ostative al rilascio del documento unico di regolarità contributiva di cui all’articolo 2, comma 2, del decreto-legge 25 settembre 2002, n.210, convertito, con modificazioni, d</w:t>
      </w:r>
      <w:r>
        <w:rPr>
          <w:sz w:val="20"/>
          <w:szCs w:val="20"/>
        </w:rPr>
        <w:t>alla legge 22 novembre 2002, n.</w:t>
      </w:r>
      <w:r w:rsidRPr="0048534B">
        <w:rPr>
          <w:sz w:val="20"/>
          <w:szCs w:val="20"/>
        </w:rPr>
        <w:t>266</w:t>
      </w:r>
      <w:r w:rsidR="00CA0A58">
        <w:rPr>
          <w:sz w:val="20"/>
          <w:szCs w:val="20"/>
        </w:rPr>
        <w:t>.</w:t>
      </w:r>
    </w:p>
    <w:p w:rsidR="007A1A72" w:rsidRDefault="007A1A72" w:rsidP="00BF3249">
      <w:pPr>
        <w:autoSpaceDE w:val="0"/>
        <w:autoSpaceDN w:val="0"/>
        <w:adjustRightInd w:val="0"/>
        <w:jc w:val="both"/>
      </w:pPr>
    </w:p>
  </w:footnote>
  <w:footnote w:id="27">
    <w:p w:rsidR="007A1A72" w:rsidRPr="0048534B" w:rsidRDefault="007A1A72" w:rsidP="00BF3249">
      <w:pPr>
        <w:pStyle w:val="Testonotaapidipagina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Modello C</w:t>
      </w:r>
      <w:r w:rsidR="00E814C5">
        <w:t>.</w:t>
      </w:r>
    </w:p>
    <w:p w:rsidR="007A1A72" w:rsidRDefault="007A1A72" w:rsidP="00BF3249">
      <w:pPr>
        <w:pStyle w:val="Testonotaapidipagina"/>
      </w:pPr>
    </w:p>
  </w:footnote>
  <w:footnote w:id="28">
    <w:p w:rsidR="007A1A72" w:rsidRDefault="007A1A72" w:rsidP="00517EC9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Modello C.</w:t>
      </w:r>
    </w:p>
  </w:footnote>
  <w:footnote w:id="29">
    <w:p w:rsidR="007A1A72" w:rsidRDefault="007A1A72" w:rsidP="00517EC9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>la</w:t>
      </w:r>
      <w:r w:rsidRPr="0048534B">
        <w:t xml:space="preserve"> dichiarazione soggettiv</w:t>
      </w:r>
      <w:r w:rsidR="00CA0A58">
        <w:t xml:space="preserve">a autonoma conforme al Modello </w:t>
      </w:r>
      <w:r w:rsidRPr="0048534B">
        <w:t>C.</w:t>
      </w:r>
    </w:p>
  </w:footnote>
  <w:footnote w:id="30">
    <w:p w:rsidR="007A1A72" w:rsidRDefault="007A1A72" w:rsidP="00517EC9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Allegare la dichiarazione soggettiva autonoma conforme al Modello C.</w:t>
      </w:r>
    </w:p>
  </w:footnote>
  <w:footnote w:id="31">
    <w:p w:rsidR="007A1A72" w:rsidRPr="0048534B" w:rsidRDefault="007A1A72" w:rsidP="00517EC9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>la</w:t>
      </w:r>
      <w:r w:rsidRPr="0048534B">
        <w:t xml:space="preserve"> dichiarazione soggettiva autonoma conforme al Modello C.</w:t>
      </w:r>
    </w:p>
    <w:p w:rsidR="007A1A72" w:rsidRDefault="007A1A72" w:rsidP="00517EC9">
      <w:pPr>
        <w:pStyle w:val="Testonotaapidipagina"/>
        <w:jc w:val="both"/>
      </w:pPr>
    </w:p>
  </w:footnote>
  <w:footnote w:id="32">
    <w:p w:rsidR="007A1A72" w:rsidRDefault="007A1A72" w:rsidP="00517EC9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Le dichiarazioni del presente punto sono da compilare </w:t>
      </w:r>
      <w:r w:rsidRPr="0048534B">
        <w:rPr>
          <w:u w:val="single"/>
        </w:rPr>
        <w:t>solo</w:t>
      </w:r>
      <w:r w:rsidRPr="0048534B">
        <w:t xml:space="preserve"> in caso di cessazione dalle cariche societarie, barrando una sola casella per l’ipotesi che interessano.</w:t>
      </w:r>
    </w:p>
  </w:footnote>
  <w:footnote w:id="33">
    <w:p w:rsidR="007A1A72" w:rsidRDefault="007A1A72" w:rsidP="00517EC9">
      <w:pPr>
        <w:pStyle w:val="Testonotaapidipagina"/>
      </w:pPr>
      <w:r w:rsidRPr="0048534B">
        <w:rPr>
          <w:rStyle w:val="Rimandonotaapidipagina"/>
        </w:rPr>
        <w:footnoteRef/>
      </w:r>
      <w:r w:rsidRPr="0048534B">
        <w:t xml:space="preserve"> Specificare in capo a quali dei soggetti cessati sopraindicati</w:t>
      </w:r>
      <w:r w:rsidR="00CA0A58">
        <w:t>.</w:t>
      </w:r>
    </w:p>
  </w:footnote>
  <w:footnote w:id="34">
    <w:p w:rsidR="007A1A72" w:rsidRDefault="007A1A72" w:rsidP="00517EC9">
      <w:pPr>
        <w:pStyle w:val="Testonotaapidipagina"/>
      </w:pPr>
      <w:r w:rsidRPr="0048534B">
        <w:rPr>
          <w:rStyle w:val="Rimandonotaapidipagina"/>
        </w:rPr>
        <w:footnoteRef/>
      </w:r>
      <w:r w:rsidRPr="0048534B">
        <w:t xml:space="preserve"> Riportare il dispositivo della sentenza e la data.</w:t>
      </w:r>
    </w:p>
  </w:footnote>
  <w:footnote w:id="35">
    <w:p w:rsidR="007A1A72" w:rsidRDefault="007A1A72" w:rsidP="00517EC9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prima opzione allegare documentazione atta a dimostrare dettagliatamente la completa ed effettiva disso</w:t>
      </w:r>
      <w:r w:rsidR="00CA0A58">
        <w:t>ciazione; l’</w:t>
      </w:r>
      <w:r w:rsidRPr="0048534B">
        <w:t>esclusione e il divieto in ogni caso non operano quando il reato è stato depenalizzato ovvero quando è intervenuta la riabilitazione ovvero quando il reato è stato dichiarato estinto dopo la condanna ovvero in caso di revoca della condanna medesima</w:t>
      </w:r>
      <w:r w:rsidR="00CA0A58">
        <w:t>.</w:t>
      </w:r>
    </w:p>
  </w:footnote>
  <w:footnote w:id="36">
    <w:p w:rsidR="007A1A72" w:rsidRDefault="007A1A72" w:rsidP="00517EC9">
      <w:pPr>
        <w:autoSpaceDE w:val="0"/>
        <w:autoSpaceDN w:val="0"/>
        <w:adjustRightInd w:val="0"/>
        <w:jc w:val="both"/>
      </w:pPr>
      <w:r w:rsidRPr="0048534B">
        <w:rPr>
          <w:rStyle w:val="Rimandonotaapidipagina"/>
          <w:rFonts w:ascii="Verdana" w:hAnsi="Verdana" w:cs="Arial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Si intendono gravi le violazioni che comportano un omesso pagamento di imposte e tasse per un importo superiore all’importo di cui all’art</w:t>
      </w:r>
      <w:r>
        <w:rPr>
          <w:sz w:val="20"/>
          <w:szCs w:val="20"/>
        </w:rPr>
        <w:t>.</w:t>
      </w:r>
      <w:r w:rsidRPr="0048534B">
        <w:rPr>
          <w:sz w:val="20"/>
          <w:szCs w:val="20"/>
        </w:rPr>
        <w:t>48 bis, commi 1 e 2-bis, del decreto del Presidente della R</w:t>
      </w:r>
      <w:r>
        <w:rPr>
          <w:sz w:val="20"/>
          <w:szCs w:val="20"/>
        </w:rPr>
        <w:t>epubblica 29 settembre 1973, n.</w:t>
      </w:r>
      <w:r w:rsidRPr="0048534B">
        <w:rPr>
          <w:sz w:val="20"/>
          <w:szCs w:val="20"/>
        </w:rPr>
        <w:t>602</w:t>
      </w:r>
      <w:r w:rsidR="00CA0A58">
        <w:rPr>
          <w:sz w:val="20"/>
          <w:szCs w:val="20"/>
        </w:rPr>
        <w:t>.</w:t>
      </w:r>
    </w:p>
  </w:footnote>
  <w:footnote w:id="37">
    <w:p w:rsidR="007A1A72" w:rsidRPr="0048534B" w:rsidRDefault="007A1A72" w:rsidP="00517EC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8534B">
        <w:rPr>
          <w:rStyle w:val="Rimandonotaapidipagina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Ai fini del comma 1, lettera i), si intendono gravi le violazioni ostative al rilascio del documento unico di regolarità contributiva di cui all’articolo 2, comma 2, del decreto-legge 25 settembre 2002, n. 210, convertito, con modificazioni, dalla legge 22 novembre 2002, n. 266</w:t>
      </w:r>
      <w:ins w:id="430" w:author="Lumaca, Roberta (IT - Roma)" w:date="2014-12-03T19:48:00Z">
        <w:r w:rsidR="00225EFD">
          <w:rPr>
            <w:sz w:val="20"/>
            <w:szCs w:val="20"/>
          </w:rPr>
          <w:t>.</w:t>
        </w:r>
      </w:ins>
    </w:p>
    <w:p w:rsidR="007A1A72" w:rsidRDefault="007A1A72" w:rsidP="00517EC9">
      <w:pPr>
        <w:autoSpaceDE w:val="0"/>
        <w:autoSpaceDN w:val="0"/>
        <w:adjustRightInd w:val="0"/>
        <w:jc w:val="both"/>
      </w:pPr>
    </w:p>
  </w:footnote>
  <w:footnote w:id="38">
    <w:p w:rsidR="007A1A72" w:rsidRDefault="007A1A72" w:rsidP="00517EC9">
      <w:pPr>
        <w:pStyle w:val="Testonotaapidipagina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>la</w:t>
      </w:r>
      <w:r w:rsidRPr="0048534B">
        <w:t xml:space="preserve"> dichiarazione soggettiva autonoma conforme al Modello C</w:t>
      </w:r>
      <w:r>
        <w:t>.</w:t>
      </w:r>
    </w:p>
    <w:p w:rsidR="007A1A72" w:rsidRDefault="007A1A72" w:rsidP="00517EC9">
      <w:pPr>
        <w:pStyle w:val="Testonotaapidipagina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A58" w:rsidRDefault="00CA0A5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A58" w:rsidRDefault="00CA0A58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A58" w:rsidRDefault="00CA0A5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221DA6"/>
    <w:multiLevelType w:val="hybridMultilevel"/>
    <w:tmpl w:val="4B2429B4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9B3AF5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">
    <w:nsid w:val="09CD3DF3"/>
    <w:multiLevelType w:val="hybridMultilevel"/>
    <w:tmpl w:val="413E5E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7752B1"/>
    <w:multiLevelType w:val="hybridMultilevel"/>
    <w:tmpl w:val="86F29AAC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DD6DE8"/>
    <w:multiLevelType w:val="hybridMultilevel"/>
    <w:tmpl w:val="EC4CC06C"/>
    <w:lvl w:ilvl="0" w:tplc="9D14A20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F1A0599"/>
    <w:multiLevelType w:val="hybridMultilevel"/>
    <w:tmpl w:val="9FF6224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0D31F9F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11051116"/>
    <w:multiLevelType w:val="hybridMultilevel"/>
    <w:tmpl w:val="CAF0F48C"/>
    <w:lvl w:ilvl="0" w:tplc="62ACCA56">
      <w:start w:val="12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1866C74"/>
    <w:multiLevelType w:val="hybridMultilevel"/>
    <w:tmpl w:val="E1E6DBA8"/>
    <w:lvl w:ilvl="0" w:tplc="56101DC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1">
    <w:nsid w:val="11ED6ABB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3ED267D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5F6294D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4">
    <w:nsid w:val="1ABF4D24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5">
    <w:nsid w:val="1D7A1475"/>
    <w:multiLevelType w:val="hybridMultilevel"/>
    <w:tmpl w:val="06FAFCD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EDC26C3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FE37A53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0B15F6E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>
    <w:nsid w:val="23B059C8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0">
    <w:nsid w:val="27A82300"/>
    <w:multiLevelType w:val="hybridMultilevel"/>
    <w:tmpl w:val="3DBCA154"/>
    <w:lvl w:ilvl="0" w:tplc="ABBCD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8357BD1"/>
    <w:multiLevelType w:val="hybridMultilevel"/>
    <w:tmpl w:val="C40238F8"/>
    <w:lvl w:ilvl="0" w:tplc="9344FE64">
      <w:start w:val="1"/>
      <w:numFmt w:val="bullet"/>
      <w:lvlText w:val="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7F5A95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4">
    <w:nsid w:val="51A86A32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2892198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6">
    <w:nsid w:val="54F6241B"/>
    <w:multiLevelType w:val="hybridMultilevel"/>
    <w:tmpl w:val="B7164C1A"/>
    <w:lvl w:ilvl="0" w:tplc="FD24DD3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6B65BD4"/>
    <w:multiLevelType w:val="hybridMultilevel"/>
    <w:tmpl w:val="758E24B2"/>
    <w:lvl w:ilvl="0" w:tplc="2B1C2198">
      <w:start w:val="4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C7B14CE"/>
    <w:multiLevelType w:val="hybridMultilevel"/>
    <w:tmpl w:val="A768B7F2"/>
    <w:lvl w:ilvl="0" w:tplc="603440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CCD7584"/>
    <w:multiLevelType w:val="hybridMultilevel"/>
    <w:tmpl w:val="EC4CC06C"/>
    <w:lvl w:ilvl="0" w:tplc="9D14A20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01D055C"/>
    <w:multiLevelType w:val="hybridMultilevel"/>
    <w:tmpl w:val="EC4CC06C"/>
    <w:lvl w:ilvl="0" w:tplc="9D14A20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5E95932"/>
    <w:multiLevelType w:val="hybridMultilevel"/>
    <w:tmpl w:val="2594EFD8"/>
    <w:lvl w:ilvl="0" w:tplc="0410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693F5B38"/>
    <w:multiLevelType w:val="hybridMultilevel"/>
    <w:tmpl w:val="92EAB378"/>
    <w:lvl w:ilvl="0" w:tplc="FD24DD3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C34576F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0"/>
  </w:num>
  <w:num w:numId="5">
    <w:abstractNumId w:val="12"/>
  </w:num>
  <w:num w:numId="6">
    <w:abstractNumId w:val="31"/>
  </w:num>
  <w:num w:numId="7">
    <w:abstractNumId w:val="6"/>
  </w:num>
  <w:num w:numId="8">
    <w:abstractNumId w:val="15"/>
  </w:num>
  <w:num w:numId="9">
    <w:abstractNumId w:val="3"/>
  </w:num>
  <w:num w:numId="10">
    <w:abstractNumId w:val="9"/>
  </w:num>
  <w:num w:numId="11">
    <w:abstractNumId w:val="4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8"/>
  </w:num>
  <w:num w:numId="17">
    <w:abstractNumId w:val="21"/>
  </w:num>
  <w:num w:numId="18">
    <w:abstractNumId w:val="35"/>
  </w:num>
  <w:num w:numId="19">
    <w:abstractNumId w:val="34"/>
  </w:num>
  <w:num w:numId="20">
    <w:abstractNumId w:val="1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</w:num>
  <w:num w:numId="24">
    <w:abstractNumId w:val="22"/>
  </w:num>
  <w:num w:numId="25">
    <w:abstractNumId w:val="13"/>
  </w:num>
  <w:num w:numId="26">
    <w:abstractNumId w:val="23"/>
  </w:num>
  <w:num w:numId="27">
    <w:abstractNumId w:val="5"/>
  </w:num>
  <w:num w:numId="28">
    <w:abstractNumId w:val="30"/>
  </w:num>
  <w:num w:numId="29">
    <w:abstractNumId w:val="29"/>
  </w:num>
  <w:num w:numId="30">
    <w:abstractNumId w:val="14"/>
  </w:num>
  <w:num w:numId="31">
    <w:abstractNumId w:val="24"/>
  </w:num>
  <w:num w:numId="32">
    <w:abstractNumId w:val="2"/>
  </w:num>
  <w:num w:numId="33">
    <w:abstractNumId w:val="11"/>
  </w:num>
  <w:num w:numId="34">
    <w:abstractNumId w:val="25"/>
  </w:num>
  <w:num w:numId="35">
    <w:abstractNumId w:val="18"/>
  </w:num>
  <w:num w:numId="36">
    <w:abstractNumId w:val="7"/>
  </w:num>
  <w:num w:numId="37">
    <w:abstractNumId w:val="33"/>
  </w:num>
  <w:num w:numId="38">
    <w:abstractNumId w:val="16"/>
  </w:num>
  <w:num w:numId="39">
    <w:abstractNumId w:val="19"/>
  </w:num>
  <w:num w:numId="40">
    <w:abstractNumId w:val="17"/>
  </w:num>
  <w:num w:numId="41">
    <w:abstractNumId w:val="27"/>
  </w:num>
  <w:num w:numId="42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osimelli, Federica (IT - Roma)">
    <w15:presenceInfo w15:providerId="AD" w15:userId="S-1-5-21-2094927150-201071529-617630493-277238"/>
  </w15:person>
  <w15:person w15:author="Lumaca, Roberta (IT - Roma)">
    <w15:presenceInfo w15:providerId="AD" w15:userId="S-1-5-21-2094927150-201071529-617630493-52106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revisionView w:markup="0" w:inkAnnotations="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2E080F"/>
    <w:rsid w:val="00013BAB"/>
    <w:rsid w:val="00025A89"/>
    <w:rsid w:val="00086417"/>
    <w:rsid w:val="000958F7"/>
    <w:rsid w:val="000A0F78"/>
    <w:rsid w:val="00105DF4"/>
    <w:rsid w:val="00110980"/>
    <w:rsid w:val="001124AB"/>
    <w:rsid w:val="00144F3F"/>
    <w:rsid w:val="00161D18"/>
    <w:rsid w:val="00187996"/>
    <w:rsid w:val="001E5C8E"/>
    <w:rsid w:val="001F1012"/>
    <w:rsid w:val="00214A2E"/>
    <w:rsid w:val="00225EFD"/>
    <w:rsid w:val="002458A2"/>
    <w:rsid w:val="00261521"/>
    <w:rsid w:val="00272D80"/>
    <w:rsid w:val="00282B18"/>
    <w:rsid w:val="002852AD"/>
    <w:rsid w:val="002C44D2"/>
    <w:rsid w:val="002C50D8"/>
    <w:rsid w:val="002E080F"/>
    <w:rsid w:val="002F3E5E"/>
    <w:rsid w:val="002F50DB"/>
    <w:rsid w:val="0038332B"/>
    <w:rsid w:val="003C2019"/>
    <w:rsid w:val="003D7FC0"/>
    <w:rsid w:val="003E3813"/>
    <w:rsid w:val="003F0166"/>
    <w:rsid w:val="003F641F"/>
    <w:rsid w:val="0042392F"/>
    <w:rsid w:val="00455A99"/>
    <w:rsid w:val="004800D9"/>
    <w:rsid w:val="0048534B"/>
    <w:rsid w:val="00485537"/>
    <w:rsid w:val="004939DD"/>
    <w:rsid w:val="004D1769"/>
    <w:rsid w:val="004D429F"/>
    <w:rsid w:val="00517EC9"/>
    <w:rsid w:val="005D0DA6"/>
    <w:rsid w:val="005E1187"/>
    <w:rsid w:val="005E664B"/>
    <w:rsid w:val="005F3951"/>
    <w:rsid w:val="0062114C"/>
    <w:rsid w:val="00634ED8"/>
    <w:rsid w:val="00662A35"/>
    <w:rsid w:val="006B4616"/>
    <w:rsid w:val="00707168"/>
    <w:rsid w:val="00720692"/>
    <w:rsid w:val="00764BE8"/>
    <w:rsid w:val="00776A6E"/>
    <w:rsid w:val="00781752"/>
    <w:rsid w:val="00782F84"/>
    <w:rsid w:val="007839BC"/>
    <w:rsid w:val="00784501"/>
    <w:rsid w:val="007A1A72"/>
    <w:rsid w:val="007B00E1"/>
    <w:rsid w:val="007F2C5F"/>
    <w:rsid w:val="008074E7"/>
    <w:rsid w:val="00892A88"/>
    <w:rsid w:val="008B17F3"/>
    <w:rsid w:val="008B1821"/>
    <w:rsid w:val="008B502E"/>
    <w:rsid w:val="008C0387"/>
    <w:rsid w:val="008D0C40"/>
    <w:rsid w:val="0094211C"/>
    <w:rsid w:val="009858C6"/>
    <w:rsid w:val="00987F66"/>
    <w:rsid w:val="009913A8"/>
    <w:rsid w:val="0099608C"/>
    <w:rsid w:val="009C77F8"/>
    <w:rsid w:val="009D6E2A"/>
    <w:rsid w:val="009E519B"/>
    <w:rsid w:val="00A04535"/>
    <w:rsid w:val="00A12E3B"/>
    <w:rsid w:val="00A204E8"/>
    <w:rsid w:val="00A42F08"/>
    <w:rsid w:val="00A55637"/>
    <w:rsid w:val="00A75695"/>
    <w:rsid w:val="00AC0D90"/>
    <w:rsid w:val="00AC1E75"/>
    <w:rsid w:val="00AE3E97"/>
    <w:rsid w:val="00AE54A7"/>
    <w:rsid w:val="00B1038C"/>
    <w:rsid w:val="00B25061"/>
    <w:rsid w:val="00B550E0"/>
    <w:rsid w:val="00B70544"/>
    <w:rsid w:val="00BC031D"/>
    <w:rsid w:val="00BF3249"/>
    <w:rsid w:val="00BF6C01"/>
    <w:rsid w:val="00C36C04"/>
    <w:rsid w:val="00C70934"/>
    <w:rsid w:val="00C70BA1"/>
    <w:rsid w:val="00CA0A58"/>
    <w:rsid w:val="00CA7F46"/>
    <w:rsid w:val="00CB7F3B"/>
    <w:rsid w:val="00CD7E75"/>
    <w:rsid w:val="00CE53E4"/>
    <w:rsid w:val="00D26D0C"/>
    <w:rsid w:val="00D57F34"/>
    <w:rsid w:val="00DB23CE"/>
    <w:rsid w:val="00DC0431"/>
    <w:rsid w:val="00DC143B"/>
    <w:rsid w:val="00DE3DCF"/>
    <w:rsid w:val="00E13E56"/>
    <w:rsid w:val="00E25EAF"/>
    <w:rsid w:val="00E25F41"/>
    <w:rsid w:val="00E318DA"/>
    <w:rsid w:val="00E3486B"/>
    <w:rsid w:val="00E46269"/>
    <w:rsid w:val="00E554F8"/>
    <w:rsid w:val="00E72DB9"/>
    <w:rsid w:val="00E75F9D"/>
    <w:rsid w:val="00E77846"/>
    <w:rsid w:val="00E814C5"/>
    <w:rsid w:val="00EB0112"/>
    <w:rsid w:val="00EE1819"/>
    <w:rsid w:val="00F141C8"/>
    <w:rsid w:val="00F97C29"/>
    <w:rsid w:val="00FF3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080F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E080F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2E080F"/>
    <w:rPr>
      <w:rFonts w:ascii="Arial" w:hAnsi="Arial" w:cs="Arial"/>
      <w:b/>
      <w:bCs/>
      <w:color w:val="000000"/>
      <w:sz w:val="21"/>
      <w:szCs w:val="21"/>
      <w:lang w:eastAsia="it-IT"/>
    </w:rPr>
  </w:style>
  <w:style w:type="paragraph" w:styleId="Puntoelenco">
    <w:name w:val="List Bullet"/>
    <w:basedOn w:val="Normale"/>
    <w:uiPriority w:val="99"/>
    <w:rsid w:val="002E080F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Corpodeltesto">
    <w:name w:val="Body Text"/>
    <w:basedOn w:val="Normale"/>
    <w:link w:val="CorpodeltestoCarattere"/>
    <w:uiPriority w:val="99"/>
    <w:rsid w:val="002E080F"/>
    <w:pPr>
      <w:autoSpaceDE w:val="0"/>
      <w:autoSpaceDN w:val="0"/>
      <w:adjustRightInd w:val="0"/>
      <w:jc w:val="both"/>
    </w:pPr>
    <w:rPr>
      <w:rFonts w:ascii="Arial,Italic" w:hAnsi="Arial,Italic"/>
      <w:color w:val="000000"/>
      <w:szCs w:val="21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2E080F"/>
    <w:rPr>
      <w:rFonts w:ascii="Arial,Italic" w:hAnsi="Arial,Italic" w:cs="Times New Roman"/>
      <w:color w:val="000000"/>
      <w:sz w:val="21"/>
      <w:szCs w:val="21"/>
      <w:lang w:eastAsia="it-IT"/>
    </w:rPr>
  </w:style>
  <w:style w:type="paragraph" w:styleId="Paragrafoelenco">
    <w:name w:val="List Paragraph"/>
    <w:basedOn w:val="Normale"/>
    <w:uiPriority w:val="99"/>
    <w:qFormat/>
    <w:rsid w:val="00662A35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rsid w:val="00105D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05DF4"/>
    <w:rPr>
      <w:rFonts w:ascii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0A0F7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0A0F78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0A0F78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455A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55A99"/>
    <w:rPr>
      <w:rFonts w:ascii="Tahom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rsid w:val="005E66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E664B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5E66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E664B"/>
    <w:rPr>
      <w:rFonts w:ascii="Times New Roman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rsid w:val="00781752"/>
    <w:pPr>
      <w:widowControl w:val="0"/>
      <w:spacing w:before="240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781752"/>
    <w:rPr>
      <w:rFonts w:ascii="Courier New" w:hAnsi="Courier New" w:cs="Times New Roman"/>
      <w:sz w:val="20"/>
      <w:szCs w:val="20"/>
      <w:lang w:eastAsia="it-IT"/>
    </w:rPr>
  </w:style>
  <w:style w:type="character" w:customStyle="1" w:styleId="AAAddress">
    <w:name w:val="AA Address"/>
    <w:uiPriority w:val="99"/>
    <w:rsid w:val="00A204E8"/>
    <w:rPr>
      <w:rFonts w:ascii="Arial" w:hAnsi="Arial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styleId="Rimandocommento">
    <w:name w:val="annotation reference"/>
    <w:basedOn w:val="Carpredefinitoparagrafo"/>
    <w:uiPriority w:val="99"/>
    <w:semiHidden/>
    <w:rsid w:val="00A55637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A5563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A55637"/>
    <w:rPr>
      <w:rFonts w:ascii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A5563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A55637"/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18799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18799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28</Pages>
  <Words>7149</Words>
  <Characters>45341</Characters>
  <Application>Microsoft Office Word</Application>
  <DocSecurity>0</DocSecurity>
  <Lines>377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l.grillo</cp:lastModifiedBy>
  <cp:revision>13</cp:revision>
  <dcterms:created xsi:type="dcterms:W3CDTF">2014-12-03T18:25:00Z</dcterms:created>
  <dcterms:modified xsi:type="dcterms:W3CDTF">2015-02-13T13:49:00Z</dcterms:modified>
</cp:coreProperties>
</file>